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F2" w:rsidRDefault="00F153F2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ins w:id="1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2E5263" w:rsidRPr="00EB240E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S.01.01</w:t>
      </w:r>
      <w:r w:rsidR="00330A0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EB240E">
        <w:rPr>
          <w:rFonts w:ascii="Times New Roman" w:hAnsi="Times New Roman" w:cs="Times New Roman"/>
          <w:b/>
          <w:bCs/>
          <w:sz w:val="20"/>
          <w:szCs w:val="20"/>
        </w:rPr>
        <w:t xml:space="preserve"> - Content of the submission</w:t>
      </w:r>
    </w:p>
    <w:p w:rsidR="002E5263" w:rsidRPr="00EB240E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3A149C" w:rsidRPr="00EB240E" w:rsidRDefault="003A149C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relates to opening, quarterly and annual submission of information for individual</w:t>
      </w:r>
      <w:r w:rsidR="00AC3357">
        <w:rPr>
          <w:rFonts w:ascii="Times New Roman" w:hAnsi="Times New Roman" w:cs="Times New Roman"/>
          <w:sz w:val="20"/>
          <w:szCs w:val="20"/>
        </w:rPr>
        <w:t xml:space="preserve"> entities,</w:t>
      </w:r>
      <w:r>
        <w:rPr>
          <w:rFonts w:ascii="Times New Roman" w:hAnsi="Times New Roman" w:cs="Times New Roman"/>
          <w:sz w:val="20"/>
          <w:szCs w:val="20"/>
        </w:rPr>
        <w:t xml:space="preserve"> ring fenced-funds</w:t>
      </w:r>
      <w:r w:rsidR="00AC3357">
        <w:rPr>
          <w:rFonts w:ascii="Times New Roman" w:hAnsi="Times New Roman" w:cs="Times New Roman"/>
          <w:sz w:val="20"/>
          <w:szCs w:val="20"/>
        </w:rPr>
        <w:t>, matching portfolios and remaining part.</w:t>
      </w:r>
    </w:p>
    <w:p w:rsidR="002E5263" w:rsidRPr="00EB240E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When a special justification is needed</w:t>
      </w:r>
      <w:r w:rsidR="003A149C">
        <w:rPr>
          <w:rFonts w:ascii="Times New Roman" w:hAnsi="Times New Roman" w:cs="Times New Roman"/>
          <w:sz w:val="20"/>
          <w:szCs w:val="20"/>
        </w:rPr>
        <w:t>,</w:t>
      </w:r>
      <w:r w:rsidRPr="00EB240E">
        <w:rPr>
          <w:rFonts w:ascii="Times New Roman" w:hAnsi="Times New Roman" w:cs="Times New Roman"/>
          <w:sz w:val="20"/>
          <w:szCs w:val="20"/>
        </w:rPr>
        <w:t xml:space="preserve"> the explanation is not to be submitted within the reporting template but shall be part of the dialogue between undertakings and national competent authorities.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2"/>
        <w:gridCol w:w="2834"/>
        <w:gridCol w:w="4536"/>
        <w:tblGridChange w:id="2">
          <w:tblGrid>
            <w:gridCol w:w="1872"/>
            <w:gridCol w:w="2834"/>
            <w:gridCol w:w="4536"/>
          </w:tblGrid>
        </w:tblGridChange>
      </w:tblGrid>
      <w:tr w:rsidR="00D04822" w:rsidRPr="00EB240E" w:rsidTr="00FF4F5E">
        <w:trPr>
          <w:trHeight w:val="285"/>
        </w:trPr>
        <w:tc>
          <w:tcPr>
            <w:tcW w:w="1872" w:type="dxa"/>
            <w:noWrap/>
            <w:hideMark/>
          </w:tcPr>
          <w:p w:rsidR="002E5263" w:rsidRPr="001635A8" w:rsidRDefault="002E5263" w:rsidP="00020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0209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36" w:type="dxa"/>
            <w:hideMark/>
          </w:tcPr>
          <w:p w:rsidR="002E5263" w:rsidRPr="00EB240E" w:rsidRDefault="002E5263" w:rsidP="000209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3026E0" w:rsidRPr="007D48A3" w:rsidTr="00951D2F">
        <w:tblPrEx>
          <w:tblW w:w="0" w:type="auto"/>
          <w:tblPrExChange w:id="3" w:author="Author">
            <w:tblPrEx>
              <w:tblW w:w="0" w:type="auto"/>
            </w:tblPrEx>
          </w:tblPrExChange>
        </w:tblPrEx>
        <w:trPr>
          <w:trHeight w:val="1453"/>
          <w:trPrChange w:id="4" w:author="Author">
            <w:trPr>
              <w:trHeight w:val="285"/>
            </w:trPr>
          </w:trPrChange>
        </w:trPr>
        <w:tc>
          <w:tcPr>
            <w:tcW w:w="1872" w:type="dxa"/>
            <w:tcPrChange w:id="5" w:author="Author">
              <w:tcPr>
                <w:tcW w:w="1872" w:type="dxa"/>
              </w:tcPr>
            </w:tcPrChange>
          </w:tcPr>
          <w:p w:rsidR="003026E0" w:rsidRPr="00020961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Z0010</w:t>
            </w:r>
          </w:p>
        </w:tc>
        <w:tc>
          <w:tcPr>
            <w:tcW w:w="2834" w:type="dxa"/>
            <w:noWrap/>
            <w:tcPrChange w:id="6" w:author="Author">
              <w:tcPr>
                <w:tcW w:w="2834" w:type="dxa"/>
                <w:noWrap/>
              </w:tcPr>
            </w:tcPrChange>
          </w:tcPr>
          <w:p w:rsidR="003026E0" w:rsidRPr="007D48A3" w:rsidRDefault="003026E0" w:rsidP="006A0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-f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enced 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r w:rsidR="006A0C2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atching portfolio</w:t>
            </w:r>
            <w:r w:rsidR="006A0C2A">
              <w:rPr>
                <w:rFonts w:ascii="Times New Roman" w:hAnsi="Times New Roman" w:cs="Times New Roman"/>
                <w:sz w:val="20"/>
                <w:szCs w:val="20"/>
              </w:rPr>
              <w:t>/remaining part</w:t>
            </w:r>
            <w:r w:rsidRPr="00992F92">
              <w:rPr>
                <w:rFonts w:ascii="Verdana" w:eastAsia="Times New Roman" w:hAnsi="Verdana" w:cs="Times New Roman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536" w:type="dxa"/>
            <w:tcPrChange w:id="7" w:author="Author">
              <w:tcPr>
                <w:tcW w:w="4536" w:type="dxa"/>
              </w:tcPr>
            </w:tcPrChange>
          </w:tcPr>
          <w:p w:rsidR="003026E0" w:rsidRPr="00533BF6" w:rsidDel="00CF5902" w:rsidRDefault="003026E0" w:rsidP="00CF5902">
            <w:pPr>
              <w:rPr>
                <w:del w:id="8" w:author="Author"/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Identifies whether the reported figures are with regard to a RFF, matching portfolio or to the remaining part. One of the options in the following closed list shall be used: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ins w:id="9" w:author="Author">
              <w:r w:rsidR="00A07F19" w:rsidRPr="001635A8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</w:ins>
            <w:del w:id="10" w:author="Author">
              <w:r w:rsidRPr="001635A8" w:rsidDel="00A07F19">
                <w:rPr>
                  <w:rFonts w:ascii="Times New Roman" w:hAnsi="Times New Roman" w:cs="Times New Roman"/>
                  <w:sz w:val="20"/>
                  <w:szCs w:val="20"/>
                </w:rPr>
                <w:delText>–</w:delText>
              </w:r>
            </w:del>
            <w:ins w:id="11" w:author="Author">
              <w:r w:rsidR="00A07F19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4D683A" w:rsidRPr="0002096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he items reported refer to a RFF</w:t>
            </w:r>
            <w:r w:rsidR="006A0C2A" w:rsidRPr="001635A8">
              <w:rPr>
                <w:rFonts w:ascii="Times New Roman" w:hAnsi="Times New Roman" w:cs="Times New Roman"/>
                <w:sz w:val="20"/>
                <w:szCs w:val="20"/>
              </w:rPr>
              <w:t>/M</w:t>
            </w:r>
            <w:ins w:id="12" w:author="Author">
              <w:r w:rsidR="00EF3C0A">
                <w:rPr>
                  <w:rFonts w:ascii="Times New Roman" w:hAnsi="Times New Roman" w:cs="Times New Roman"/>
                  <w:sz w:val="20"/>
                  <w:szCs w:val="20"/>
                </w:rPr>
                <w:t>A</w:t>
              </w:r>
            </w:ins>
            <w:r w:rsidR="006A0C2A" w:rsidRPr="001635A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635A8" w:rsidDel="00C11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A0C2A" w:rsidRPr="001635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4D683A" w:rsidRPr="0002096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 xml:space="preserve">he items reported refer to the </w:t>
            </w:r>
            <w:r w:rsidR="00EA1390" w:rsidRPr="001635A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emaining part</w:t>
            </w:r>
          </w:p>
          <w:p w:rsidR="003026E0" w:rsidRPr="007D48A3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6E0" w:rsidRPr="007D48A3" w:rsidTr="00951D2F">
        <w:tblPrEx>
          <w:tblW w:w="0" w:type="auto"/>
          <w:tblPrExChange w:id="13" w:author="Author">
            <w:tblPrEx>
              <w:tblW w:w="0" w:type="auto"/>
            </w:tblPrEx>
          </w:tblPrExChange>
        </w:tblPrEx>
        <w:trPr>
          <w:trHeight w:val="1236"/>
          <w:trPrChange w:id="14" w:author="Author">
            <w:trPr>
              <w:trHeight w:val="285"/>
            </w:trPr>
          </w:trPrChange>
        </w:trPr>
        <w:tc>
          <w:tcPr>
            <w:tcW w:w="1872" w:type="dxa"/>
            <w:tcPrChange w:id="15" w:author="Author">
              <w:tcPr>
                <w:tcW w:w="1872" w:type="dxa"/>
              </w:tcPr>
            </w:tcPrChange>
          </w:tcPr>
          <w:p w:rsidR="003026E0" w:rsidRPr="00020961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Z0020</w:t>
            </w:r>
          </w:p>
        </w:tc>
        <w:tc>
          <w:tcPr>
            <w:tcW w:w="2834" w:type="dxa"/>
            <w:noWrap/>
            <w:tcPrChange w:id="16" w:author="Author">
              <w:tcPr>
                <w:tcW w:w="2834" w:type="dxa"/>
                <w:noWrap/>
              </w:tcPr>
            </w:tcPrChange>
          </w:tcPr>
          <w:p w:rsidR="003026E0" w:rsidRPr="007D48A3" w:rsidRDefault="003026E0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Fund/Portfolio number</w:t>
            </w:r>
          </w:p>
        </w:tc>
        <w:tc>
          <w:tcPr>
            <w:tcW w:w="4536" w:type="dxa"/>
            <w:tcPrChange w:id="17" w:author="Author">
              <w:tcPr>
                <w:tcW w:w="4536" w:type="dxa"/>
              </w:tcPr>
            </w:tcPrChange>
          </w:tcPr>
          <w:p w:rsidR="003026E0" w:rsidRDefault="00EB043A" w:rsidP="004C5083">
            <w:pPr>
              <w:rPr>
                <w:ins w:id="18" w:author="Author"/>
                <w:rFonts w:ascii="Times New Roman" w:hAnsi="Times New Roman" w:cs="Times New Roman"/>
                <w:sz w:val="20"/>
                <w:szCs w:val="20"/>
              </w:rPr>
            </w:pPr>
            <w:ins w:id="19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hen item Z00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1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0 = 1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, </w:t>
              </w:r>
            </w:ins>
            <w:del w:id="20" w:author="Author">
              <w:r w:rsidR="003026E0" w:rsidRPr="00533BF6" w:rsidDel="00EB043A">
                <w:rPr>
                  <w:rFonts w:ascii="Times New Roman" w:hAnsi="Times New Roman" w:cs="Times New Roman"/>
                  <w:sz w:val="20"/>
                  <w:szCs w:val="20"/>
                </w:rPr>
                <w:delText>I</w:delText>
              </w:r>
            </w:del>
            <w:ins w:id="2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i</w:t>
              </w:r>
            </w:ins>
            <w:r w:rsidR="003026E0" w:rsidRPr="00533BF6">
              <w:rPr>
                <w:rFonts w:ascii="Times New Roman" w:hAnsi="Times New Roman" w:cs="Times New Roman"/>
                <w:sz w:val="20"/>
                <w:szCs w:val="20"/>
              </w:rPr>
              <w:t>dentification number for a ring</w:t>
            </w:r>
            <w:r w:rsidR="00EA13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026E0" w:rsidRPr="00533BF6">
              <w:rPr>
                <w:rFonts w:ascii="Times New Roman" w:hAnsi="Times New Roman" w:cs="Times New Roman"/>
                <w:sz w:val="20"/>
                <w:szCs w:val="20"/>
              </w:rPr>
              <w:t>fenced fund or matching portfolio. This number is attributed by the undertaking and must be consistent over time and with the fund/portfolio number reported in other templates</w:t>
            </w:r>
            <w:del w:id="22" w:author="Author">
              <w:r w:rsidR="003026E0" w:rsidRPr="00533BF6" w:rsidDel="00990282">
                <w:rPr>
                  <w:rFonts w:ascii="Times New Roman" w:hAnsi="Times New Roman" w:cs="Times New Roman"/>
                  <w:sz w:val="20"/>
                  <w:szCs w:val="20"/>
                </w:rPr>
                <w:delText>, e.g. S.26.02, S.14.01, S.23.01</w:delText>
              </w:r>
            </w:del>
            <w:r w:rsidR="003026E0"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90282" w:rsidRDefault="00990282" w:rsidP="004C5083">
            <w:pPr>
              <w:rPr>
                <w:ins w:id="23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990282" w:rsidRPr="00951D2F" w:rsidDel="00CF5902" w:rsidRDefault="00990282" w:rsidP="004C5083">
            <w:pPr>
              <w:rPr>
                <w:del w:id="24" w:author="Author"/>
                <w:rFonts w:ascii="Times New Roman" w:eastAsia="Times New Roman" w:hAnsi="Times New Roman" w:cs="Times New Roman"/>
                <w:sz w:val="20"/>
                <w:szCs w:val="20"/>
                <w:lang w:eastAsia="es-ES"/>
                <w:rPrChange w:id="25" w:author="Author">
                  <w:rPr>
                    <w:del w:id="26" w:author="Author"/>
                    <w:rFonts w:ascii="Times New Roman" w:hAnsi="Times New Roman" w:cs="Times New Roman"/>
                    <w:sz w:val="20"/>
                    <w:szCs w:val="20"/>
                  </w:rPr>
                </w:rPrChange>
              </w:rPr>
            </w:pPr>
            <w:ins w:id="27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hen item Z00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1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 xml:space="preserve">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s-ES"/>
                </w:rPr>
                <w:t>2, then report “0”</w:t>
              </w:r>
            </w:ins>
          </w:p>
          <w:p w:rsidR="00643E80" w:rsidRPr="007D48A3" w:rsidRDefault="00643E80" w:rsidP="00643E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822" w:rsidRPr="00EB240E" w:rsidTr="00951D2F">
        <w:tblPrEx>
          <w:tblW w:w="0" w:type="auto"/>
          <w:tblPrExChange w:id="28" w:author="Author">
            <w:tblPrEx>
              <w:tblW w:w="0" w:type="auto"/>
            </w:tblPrEx>
          </w:tblPrExChange>
        </w:tblPrEx>
        <w:trPr>
          <w:trHeight w:val="570"/>
          <w:trPrChange w:id="29" w:author="Author">
            <w:trPr>
              <w:trHeight w:val="285"/>
            </w:trPr>
          </w:trPrChange>
        </w:trPr>
        <w:tc>
          <w:tcPr>
            <w:tcW w:w="1872" w:type="dxa"/>
            <w:hideMark/>
            <w:tcPrChange w:id="30" w:author="Author">
              <w:tcPr>
                <w:tcW w:w="1872" w:type="dxa"/>
                <w:hideMark/>
              </w:tcPr>
            </w:tcPrChange>
          </w:tcPr>
          <w:p w:rsidR="002E5263" w:rsidRPr="00951D2F" w:rsidRDefault="002E5263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rPrChange w:id="31" w:author="Author">
                  <w:rPr/>
                </w:rPrChange>
              </w:rPr>
              <w:pPrChange w:id="32" w:author="Author">
                <w:pPr>
                  <w:spacing w:after="200" w:line="276" w:lineRule="auto"/>
                </w:pPr>
              </w:pPrChange>
            </w:pPr>
            <w:r w:rsidRPr="00951D2F">
              <w:rPr>
                <w:rFonts w:ascii="Times New Roman" w:hAnsi="Times New Roman" w:cs="Times New Roman"/>
                <w:sz w:val="20"/>
                <w:szCs w:val="20"/>
                <w:rPrChange w:id="33" w:author="Author">
                  <w:rPr/>
                </w:rPrChange>
              </w:rPr>
              <w:t>C0010/R0010</w:t>
            </w:r>
          </w:p>
          <w:p w:rsidR="002E5263" w:rsidRPr="001635A8" w:rsidRDefault="002E5263">
            <w:pPr>
              <w:pStyle w:val="NoSpacing"/>
              <w:pPrChange w:id="34" w:author="Author">
                <w:pPr/>
              </w:pPrChange>
            </w:pPr>
            <w:r w:rsidRPr="00951D2F">
              <w:rPr>
                <w:rFonts w:ascii="Times New Roman" w:hAnsi="Times New Roman" w:cs="Times New Roman"/>
                <w:sz w:val="20"/>
                <w:szCs w:val="20"/>
                <w:rPrChange w:id="35" w:author="Author">
                  <w:rPr/>
                </w:rPrChange>
              </w:rPr>
              <w:t>(A1)</w:t>
            </w:r>
          </w:p>
        </w:tc>
        <w:tc>
          <w:tcPr>
            <w:tcW w:w="2834" w:type="dxa"/>
            <w:noWrap/>
            <w:hideMark/>
            <w:tcPrChange w:id="36" w:author="Author">
              <w:tcPr>
                <w:tcW w:w="2834" w:type="dxa"/>
                <w:noWrap/>
                <w:hideMark/>
              </w:tcPr>
            </w:tcPrChange>
          </w:tcPr>
          <w:p w:rsidR="002E5263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S.01.02 - </w:t>
              </w:r>
            </w:ins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Basic Information</w:t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8" w:author="Author">
              <w:r w:rsidR="004C5083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ins w:id="3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r w:rsidR="004C5083">
              <w:rPr>
                <w:rFonts w:ascii="Times New Roman" w:hAnsi="Times New Roman" w:cs="Times New Roman"/>
                <w:sz w:val="20"/>
                <w:szCs w:val="20"/>
              </w:rPr>
              <w:t xml:space="preserve"> General</w:t>
            </w:r>
          </w:p>
        </w:tc>
        <w:tc>
          <w:tcPr>
            <w:tcW w:w="4536" w:type="dxa"/>
            <w:hideMark/>
            <w:tcPrChange w:id="40" w:author="Author">
              <w:tcPr>
                <w:tcW w:w="4536" w:type="dxa"/>
                <w:hideMark/>
              </w:tcPr>
            </w:tcPrChange>
          </w:tcPr>
          <w:p w:rsidR="00EA1390" w:rsidRDefault="00EA1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template shall always be r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The only option possible is:</w:t>
            </w:r>
          </w:p>
          <w:p w:rsidR="00EA1390" w:rsidDel="00643E80" w:rsidRDefault="00EA1390">
            <w:pPr>
              <w:rPr>
                <w:del w:id="41" w:author="Author"/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EA1390" w:rsidRPr="00EB240E" w:rsidRDefault="00EA13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083" w:rsidRPr="00EB240E" w:rsidTr="00FF4F5E">
        <w:trPr>
          <w:trHeight w:val="1260"/>
        </w:trPr>
        <w:tc>
          <w:tcPr>
            <w:tcW w:w="1872" w:type="dxa"/>
          </w:tcPr>
          <w:p w:rsidR="004C5083" w:rsidRPr="00020961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834" w:type="dxa"/>
            <w:noWrap/>
          </w:tcPr>
          <w:p w:rsidR="004C5083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S.01.03 - </w:t>
              </w:r>
            </w:ins>
            <w:r w:rsidR="004C5083" w:rsidRPr="004C5083">
              <w:rPr>
                <w:rFonts w:ascii="Times New Roman" w:hAnsi="Times New Roman" w:cs="Times New Roman"/>
                <w:sz w:val="20"/>
                <w:szCs w:val="20"/>
              </w:rPr>
              <w:t xml:space="preserve">Basic Information - RFF and matching </w:t>
            </w:r>
            <w:r w:rsidR="0020511C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4C5083" w:rsidRPr="004C5083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</w:p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083" w:rsidRPr="004C5083" w:rsidRDefault="004C5083" w:rsidP="000209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4C5083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ins w:id="43" w:author="Author">
              <w:r w:rsidR="00643E80"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del w:id="44" w:author="Author">
              <w:r w:rsidRPr="00EB240E" w:rsidDel="00643E80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</w:p>
          <w:p w:rsidR="004C5083" w:rsidRPr="00EB240E" w:rsidRDefault="004C5083" w:rsidP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RFF or </w:t>
            </w:r>
            <w:r w:rsidR="0020511C">
              <w:rPr>
                <w:rFonts w:ascii="Times New Roman" w:hAnsi="Times New Roman" w:cs="Times New Roman"/>
                <w:sz w:val="20"/>
                <w:szCs w:val="20"/>
              </w:rPr>
              <w:t>MAP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45" w:author="Author">
              <w:r w:rsidR="00643E80"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del w:id="46" w:author="Author">
              <w:r w:rsidRPr="00EB240E" w:rsidDel="00643E80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  <w:p w:rsidR="004C5083" w:rsidRPr="00EB240E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822" w:rsidRPr="00EB240E" w:rsidTr="00FF4F5E">
        <w:trPr>
          <w:trHeight w:val="1260"/>
        </w:trPr>
        <w:tc>
          <w:tcPr>
            <w:tcW w:w="1872" w:type="dxa"/>
            <w:hideMark/>
          </w:tcPr>
          <w:p w:rsidR="002E5263" w:rsidRPr="001635A8" w:rsidRDefault="002E5263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E5263" w:rsidRPr="001635A8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(A2)</w:t>
            </w:r>
          </w:p>
        </w:tc>
        <w:tc>
          <w:tcPr>
            <w:tcW w:w="2834" w:type="dxa"/>
            <w:noWrap/>
            <w:hideMark/>
          </w:tcPr>
          <w:p w:rsidR="002E5263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S.02.01 - </w:t>
              </w:r>
            </w:ins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Balance Sheet</w:t>
            </w:r>
          </w:p>
        </w:tc>
        <w:tc>
          <w:tcPr>
            <w:tcW w:w="4536" w:type="dxa"/>
            <w:hideMark/>
          </w:tcPr>
          <w:p w:rsidR="001B2D41" w:rsidRPr="00020961" w:rsidRDefault="002E5263" w:rsidP="001B2D41">
            <w:pPr>
              <w:spacing w:line="276" w:lineRule="auto"/>
              <w:rPr>
                <w:ins w:id="48" w:author="Author"/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ins w:id="49" w:author="Author">
              <w:r w:rsidR="001B2D41" w:rsidRPr="00020961">
                <w:rPr>
                  <w:rFonts w:ascii="Times New Roman" w:hAnsi="Times New Roman" w:cs="Times New Roman"/>
                  <w:sz w:val="20"/>
                  <w:szCs w:val="20"/>
                </w:rPr>
                <w:t>6 – Exempted under Article 35 (</w:t>
              </w:r>
              <w:del w:id="50" w:author="Author">
                <w:r w:rsidR="001B2D41" w:rsidRPr="00020961" w:rsidDel="00D319CE">
                  <w:rPr>
                    <w:rFonts w:ascii="Times New Roman" w:hAnsi="Times New Roman" w:cs="Times New Roman"/>
                    <w:sz w:val="20"/>
                    <w:szCs w:val="20"/>
                  </w:rPr>
                  <w:delText>7) and</w:delText>
                </w:r>
              </w:del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6) to</w:t>
              </w:r>
              <w:r w:rsidR="001B2D41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(8)</w:t>
              </w:r>
            </w:ins>
          </w:p>
          <w:p w:rsidR="001635A8" w:rsidRPr="00020961" w:rsidDel="00FF4F5E" w:rsidRDefault="001635A8">
            <w:pPr>
              <w:rPr>
                <w:del w:id="51" w:author="Author"/>
                <w:rFonts w:ascii="Times New Roman" w:hAnsi="Times New Roman" w:cs="Times New Roman"/>
                <w:sz w:val="20"/>
                <w:szCs w:val="20"/>
              </w:rPr>
            </w:pPr>
            <w:del w:id="52" w:author="Author"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  <w:r w:rsidR="00276C4C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– For </w:delText>
              </w:r>
              <w:r w:rsidRPr="00020961" w:rsidDel="00DD66F8">
                <w:rPr>
                  <w:rFonts w:ascii="Times New Roman" w:hAnsi="Times New Roman" w:cs="Times New Roman"/>
                  <w:sz w:val="20"/>
                  <w:szCs w:val="20"/>
                </w:rPr>
                <w:delText>variant ‘l’</w:delText>
              </w:r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not reported as refers to MAP fund</w:delText>
              </w:r>
            </w:del>
          </w:p>
          <w:p w:rsidR="002E5263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5263"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>Not reported</w:t>
            </w:r>
            <w:r w:rsidR="005F721A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2E526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  <w:p w:rsidR="002E5263" w:rsidRPr="00EB240E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6501" w:rsidRPr="00EB240E" w:rsidTr="00951D2F">
        <w:tblPrEx>
          <w:tblW w:w="0" w:type="auto"/>
          <w:tblPrExChange w:id="53" w:author="Author">
            <w:tblPrEx>
              <w:tblW w:w="0" w:type="auto"/>
            </w:tblPrEx>
          </w:tblPrExChange>
        </w:tblPrEx>
        <w:trPr>
          <w:trHeight w:val="488"/>
          <w:trPrChange w:id="54" w:author="Author">
            <w:trPr>
              <w:trHeight w:val="1260"/>
            </w:trPr>
          </w:trPrChange>
        </w:trPr>
        <w:tc>
          <w:tcPr>
            <w:tcW w:w="1872" w:type="dxa"/>
            <w:tcPrChange w:id="55" w:author="Author">
              <w:tcPr>
                <w:tcW w:w="1872" w:type="dxa"/>
              </w:tcPr>
            </w:tcPrChange>
          </w:tcPr>
          <w:p w:rsidR="00486501" w:rsidRPr="00020961" w:rsidRDefault="004C5083" w:rsidP="00D0482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="0048650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(A3)</w:t>
            </w:r>
          </w:p>
        </w:tc>
        <w:tc>
          <w:tcPr>
            <w:tcW w:w="2834" w:type="dxa"/>
            <w:noWrap/>
            <w:tcPrChange w:id="56" w:author="Author">
              <w:tcPr>
                <w:tcW w:w="2834" w:type="dxa"/>
                <w:noWrap/>
              </w:tcPr>
            </w:tcPrChange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5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S.02.02 - </w:t>
              </w:r>
            </w:ins>
            <w:r w:rsidR="00486501" w:rsidRPr="00020961">
              <w:rPr>
                <w:rFonts w:ascii="Times New Roman" w:hAnsi="Times New Roman" w:cs="Times New Roman"/>
                <w:sz w:val="20"/>
                <w:szCs w:val="20"/>
              </w:rPr>
              <w:t>Assets and liabilities by currency</w:t>
            </w:r>
          </w:p>
        </w:tc>
        <w:tc>
          <w:tcPr>
            <w:tcW w:w="4536" w:type="dxa"/>
            <w:tcPrChange w:id="58" w:author="Author">
              <w:tcPr>
                <w:tcW w:w="4536" w:type="dxa"/>
              </w:tcPr>
            </w:tcPrChange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 w:rsidP="00DD66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del w:id="59" w:author="Author">
              <w:r w:rsidR="004C5083" w:rsidRPr="00020961" w:rsidDel="00DD66F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article 9 of </w:delText>
              </w:r>
              <w:r w:rsidR="004C5083" w:rsidRPr="00020961" w:rsidDel="00DD66F8"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delText>Regulation xx/2015</w:delText>
              </w:r>
            </w:del>
            <w:ins w:id="60" w:author="Author">
              <w:del w:id="61" w:author="Author">
                <w:r w:rsidR="00B53FAB" w:rsidDel="00DD66F8">
                  <w:rPr>
                    <w:rFonts w:ascii="Times New Roman" w:hAnsi="Times New Roman" w:cs="Times New Roman"/>
                    <w:sz w:val="20"/>
                    <w:szCs w:val="20"/>
                  </w:rPr>
                  <w:delText>this Regulation</w:delText>
                </w:r>
              </w:del>
              <w:r w:rsidR="00DD66F8">
                <w:rPr>
                  <w:rFonts w:ascii="Times New Roman" w:hAnsi="Times New Roman" w:cs="Times New Roman"/>
                  <w:sz w:val="20"/>
                  <w:szCs w:val="20"/>
                </w:rPr>
                <w:t>instructions of the template</w:t>
              </w:r>
            </w:ins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600656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</w:t>
            </w:r>
            <w:r w:rsidR="004C508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ins w:id="62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63" w:author="Author">
              <w:r w:rsidR="004C5083"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 w:rsidP="001D49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6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S.</w:t>
              </w:r>
              <w:del w:id="65" w:author="Author">
                <w:r w:rsidDel="001D4914">
                  <w:rPr>
                    <w:rFonts w:ascii="Times New Roman" w:hAnsi="Times New Roman" w:cs="Times New Roman"/>
                    <w:sz w:val="20"/>
                    <w:szCs w:val="20"/>
                  </w:rPr>
                  <w:delText>01</w:delText>
                </w:r>
              </w:del>
              <w:r w:rsidR="001D4914">
                <w:rPr>
                  <w:rFonts w:ascii="Times New Roman" w:hAnsi="Times New Roman" w:cs="Times New Roman"/>
                  <w:sz w:val="20"/>
                  <w:szCs w:val="20"/>
                </w:rPr>
                <w:t>03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.0</w:t>
              </w:r>
              <w:r w:rsidR="001D4914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del w:id="66" w:author="Author">
                <w:r w:rsidDel="001D4914">
                  <w:rPr>
                    <w:rFonts w:ascii="Times New Roman" w:hAnsi="Times New Roman" w:cs="Times New Roman"/>
                    <w:sz w:val="20"/>
                    <w:szCs w:val="20"/>
                  </w:rPr>
                  <w:delText>3</w:delText>
                </w:r>
              </w:del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</w:t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general</w:t>
            </w:r>
          </w:p>
        </w:tc>
        <w:tc>
          <w:tcPr>
            <w:tcW w:w="4536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C5083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off-balance sheet items</w:t>
            </w:r>
          </w:p>
          <w:p w:rsidR="00486501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ins w:id="67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68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6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S.03.02 -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received by the undertaking</w:t>
            </w:r>
          </w:p>
        </w:tc>
        <w:tc>
          <w:tcPr>
            <w:tcW w:w="4536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received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ins w:id="70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</w:ins>
            <w:del w:id="71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S.03.03 -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provided by the undertaking</w:t>
            </w:r>
          </w:p>
        </w:tc>
        <w:tc>
          <w:tcPr>
            <w:tcW w:w="4536" w:type="dxa"/>
            <w:hideMark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86501" w:rsidRPr="00EB24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provided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FF4F5E">
        <w:trPr>
          <w:trHeight w:val="1260"/>
        </w:trPr>
        <w:tc>
          <w:tcPr>
            <w:tcW w:w="1872" w:type="dxa"/>
          </w:tcPr>
          <w:p w:rsidR="00486501" w:rsidRPr="001635A8" w:rsidRDefault="004C5083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ins w:id="73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del w:id="74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S.04.01 -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Activity by country</w:t>
            </w:r>
          </w:p>
        </w:tc>
        <w:tc>
          <w:tcPr>
            <w:tcW w:w="4536" w:type="dxa"/>
          </w:tcPr>
          <w:p w:rsidR="00486501" w:rsidRPr="00EB240E" w:rsidRDefault="0048650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activity outside the home country</w:t>
            </w:r>
          </w:p>
          <w:p w:rsidR="00486501" w:rsidRPr="00EB240E" w:rsidRDefault="00CF19F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825BA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</w:tcPr>
          <w:p w:rsidR="00486501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76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10</w:t>
              </w:r>
            </w:ins>
            <w:del w:id="77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09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7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S.04.02 -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Information on class 10 in Part A of Annex I of Solvency II Directive, excluding carrier's liability</w:t>
            </w:r>
          </w:p>
        </w:tc>
        <w:tc>
          <w:tcPr>
            <w:tcW w:w="4536" w:type="dxa"/>
          </w:tcPr>
          <w:p w:rsidR="00486501" w:rsidRPr="00EB240E" w:rsidRDefault="0048650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activity outside the home country in relation to specific class</w:t>
            </w:r>
          </w:p>
          <w:p w:rsidR="00486501" w:rsidRPr="00EB240E" w:rsidRDefault="00CF19F1" w:rsidP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260"/>
        </w:trPr>
        <w:tc>
          <w:tcPr>
            <w:tcW w:w="1872" w:type="dxa"/>
          </w:tcPr>
          <w:p w:rsidR="00486501" w:rsidRPr="001635A8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4C5083" w:rsidRPr="001635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ins w:id="79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del w:id="80" w:author="Author">
              <w:r w:rsidR="004C5083"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8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S.05.01 -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Premiums, claims and expenses</w:t>
            </w:r>
            <w:ins w:id="82" w:author="Author">
              <w:r w:rsidR="00302DC9">
                <w:rPr>
                  <w:rFonts w:ascii="Times New Roman" w:hAnsi="Times New Roman" w:cs="Times New Roman"/>
                  <w:sz w:val="20"/>
                  <w:szCs w:val="20"/>
                </w:rPr>
                <w:t xml:space="preserve"> by line of business</w:t>
              </w:r>
            </w:ins>
          </w:p>
        </w:tc>
        <w:tc>
          <w:tcPr>
            <w:tcW w:w="4536" w:type="dxa"/>
          </w:tcPr>
          <w:p w:rsidR="001B2D41" w:rsidRDefault="00486501" w:rsidP="00CF19F1">
            <w:pPr>
              <w:rPr>
                <w:ins w:id="83" w:author="Author"/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</w:p>
          <w:p w:rsidR="001B2D41" w:rsidRPr="00020961" w:rsidDel="00E83AEE" w:rsidRDefault="001B2D41" w:rsidP="00951D2F">
            <w:pPr>
              <w:spacing w:line="276" w:lineRule="auto"/>
              <w:rPr>
                <w:ins w:id="84" w:author="Author"/>
                <w:del w:id="85" w:author="Author"/>
                <w:rFonts w:ascii="Times New Roman" w:hAnsi="Times New Roman" w:cs="Times New Roman"/>
                <w:sz w:val="20"/>
                <w:szCs w:val="20"/>
              </w:rPr>
            </w:pPr>
            <w:ins w:id="86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6 – Exempted under Article 35 (</w:t>
              </w:r>
              <w:del w:id="87" w:author="Author">
                <w:r w:rsidRPr="00020961" w:rsidDel="00D319CE">
                  <w:rPr>
                    <w:rFonts w:ascii="Times New Roman" w:hAnsi="Times New Roman" w:cs="Times New Roman"/>
                    <w:sz w:val="20"/>
                    <w:szCs w:val="20"/>
                  </w:rPr>
                  <w:delText>7) and</w:delText>
                </w:r>
              </w:del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6) to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(8)</w:t>
              </w:r>
            </w:ins>
          </w:p>
          <w:p w:rsidR="00486501" w:rsidRPr="00EB240E" w:rsidRDefault="00CF19F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  <w:pPrChange w:id="88" w:author="Author">
                <w:pPr/>
              </w:pPrChange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260"/>
        </w:trPr>
        <w:tc>
          <w:tcPr>
            <w:tcW w:w="1872" w:type="dxa"/>
          </w:tcPr>
          <w:p w:rsidR="00486501" w:rsidRPr="001635A8" w:rsidRDefault="004C5083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89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ins>
            <w:del w:id="90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9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S.05.02 -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Premiums, claims and expenses by country</w:t>
            </w:r>
          </w:p>
        </w:tc>
        <w:tc>
          <w:tcPr>
            <w:tcW w:w="4536" w:type="dxa"/>
          </w:tcPr>
          <w:p w:rsidR="00486501" w:rsidRPr="00EB240E" w:rsidRDefault="00486501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C5083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ins w:id="92" w:author="Author">
              <w:r w:rsidR="00DD66F8">
                <w:rPr>
                  <w:rFonts w:ascii="Times New Roman" w:hAnsi="Times New Roman" w:cs="Times New Roman"/>
                  <w:sz w:val="20"/>
                  <w:szCs w:val="20"/>
                </w:rPr>
                <w:t>instructions of the template</w:t>
              </w:r>
            </w:ins>
            <w:del w:id="93" w:author="Author">
              <w:r w:rsidR="004C5083" w:rsidRPr="00BA022D" w:rsidDel="00DD66F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article 9 of </w:delText>
              </w:r>
            </w:del>
            <w:ins w:id="94" w:author="Author">
              <w:del w:id="95" w:author="Author">
                <w:r w:rsidR="00B53FAB" w:rsidRPr="00B53FAB" w:rsidDel="00DD66F8">
                  <w:rPr>
                    <w:rFonts w:ascii="Times New Roman" w:hAnsi="Times New Roman" w:cs="Times New Roman"/>
                    <w:sz w:val="20"/>
                    <w:szCs w:val="20"/>
                  </w:rPr>
                  <w:delText>this Regulation</w:delText>
                </w:r>
              </w:del>
            </w:ins>
            <w:del w:id="96" w:author="Author">
              <w:r w:rsidR="004C5083" w:rsidRPr="00BA022D" w:rsidDel="00B53FAB"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delText>Regulation xx/2015</w:delText>
              </w:r>
            </w:del>
          </w:p>
          <w:p w:rsidR="00486501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260"/>
        </w:trPr>
        <w:tc>
          <w:tcPr>
            <w:tcW w:w="1872" w:type="dxa"/>
          </w:tcPr>
          <w:p w:rsidR="00486501" w:rsidRPr="001635A8" w:rsidRDefault="004C5083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97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  <w:del w:id="98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9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S.06.01 -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Summary of Assets</w:t>
            </w:r>
          </w:p>
        </w:tc>
        <w:tc>
          <w:tcPr>
            <w:tcW w:w="4536" w:type="dxa"/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Pr="002247D6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2247D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S.06.02 reported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quarterly</w:t>
            </w:r>
          </w:p>
          <w:p w:rsidR="007B38BB" w:rsidRPr="00020961" w:rsidRDefault="004C5083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S.06.02 reported annually </w:t>
            </w:r>
          </w:p>
          <w:p w:rsidR="00486501" w:rsidRPr="00EB240E" w:rsidRDefault="00CF19F1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47D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2247D6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771"/>
        </w:trPr>
        <w:tc>
          <w:tcPr>
            <w:tcW w:w="1872" w:type="dxa"/>
            <w:hideMark/>
          </w:tcPr>
          <w:p w:rsidR="00486501" w:rsidRPr="001635A8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100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</w:ins>
            <w:del w:id="101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(A4)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0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S.06.02 -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List of assets</w:t>
            </w:r>
          </w:p>
        </w:tc>
        <w:tc>
          <w:tcPr>
            <w:tcW w:w="4536" w:type="dxa"/>
            <w:hideMark/>
          </w:tcPr>
          <w:p w:rsidR="00486501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5083"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Exempted under Article </w:t>
            </w:r>
            <w:bookmarkStart w:id="103" w:name="_GoBack"/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bookmarkEnd w:id="103"/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del w:id="104" w:author="Author">
              <w:r w:rsidR="007B38BB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  <w:r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  <w:r w:rsidR="007B38BB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and</w:delText>
              </w:r>
            </w:del>
            <w:ins w:id="105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6) to</w:t>
              </w:r>
            </w:ins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(8)</w:t>
            </w:r>
          </w:p>
          <w:p w:rsidR="007B38BB" w:rsidRPr="00020961" w:rsidRDefault="004C5083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</w:t>
            </w:r>
            <w:r w:rsidR="007B38BB" w:rsidRPr="00020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submission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 xml:space="preserve"> (this option is only applicable on annual submissions)</w:t>
            </w:r>
          </w:p>
          <w:p w:rsidR="00486501" w:rsidRPr="00EB240E" w:rsidRDefault="00CF19F1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</w:tcPr>
          <w:p w:rsidR="00486501" w:rsidRPr="001635A8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ins w:id="106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ins>
            <w:del w:id="107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0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S.06.03 -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Collective investment undertakings - look-through approach</w:t>
            </w:r>
          </w:p>
        </w:tc>
        <w:tc>
          <w:tcPr>
            <w:tcW w:w="4536" w:type="dxa"/>
          </w:tcPr>
          <w:p w:rsidR="002247D6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</w:t>
            </w:r>
            <w:r w:rsidR="002247D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Collective investment </w:t>
            </w:r>
            <w:r w:rsidR="002247D6" w:rsidRPr="002247D6">
              <w:rPr>
                <w:rFonts w:ascii="Times New Roman" w:hAnsi="Times New Roman" w:cs="Times New Roman"/>
                <w:sz w:val="20"/>
                <w:szCs w:val="20"/>
              </w:rPr>
              <w:t>undertakings</w:t>
            </w:r>
          </w:p>
          <w:p w:rsidR="00486501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772EF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</w:t>
            </w:r>
            <w:ins w:id="109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110" w:author="Author">
              <w:r w:rsidR="007772EF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="007772EF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del w:id="111" w:author="Author">
              <w:r w:rsidR="007772EF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and </w:delText>
              </w:r>
            </w:del>
            <w:ins w:id="112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="00D319CE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7772EF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 xml:space="preserve"> (this option is only applicable on annual submissions)</w:t>
            </w:r>
          </w:p>
          <w:p w:rsidR="00486501" w:rsidRPr="00EB240E" w:rsidRDefault="00CF19F1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</w:t>
            </w:r>
            <w:r w:rsidR="0068486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60CFD" w:rsidRPr="00EB240E" w:rsidTr="00FF4F5E">
        <w:trPr>
          <w:trHeight w:val="1530"/>
        </w:trPr>
        <w:tc>
          <w:tcPr>
            <w:tcW w:w="1872" w:type="dxa"/>
            <w:hideMark/>
          </w:tcPr>
          <w:p w:rsidR="00F60CFD" w:rsidRPr="001635A8" w:rsidRDefault="004C508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113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114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r w:rsidR="00F60CFD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60CFD" w:rsidRPr="001635A8" w:rsidRDefault="00F60CF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F60CFD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1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S.07.01 - </w:t>
              </w:r>
            </w:ins>
            <w:r w:rsidR="00F60CFD" w:rsidRPr="00EB240E">
              <w:rPr>
                <w:rFonts w:ascii="Times New Roman" w:hAnsi="Times New Roman" w:cs="Times New Roman"/>
                <w:sz w:val="20"/>
                <w:szCs w:val="20"/>
              </w:rPr>
              <w:t>Structured products</w:t>
            </w:r>
          </w:p>
        </w:tc>
        <w:tc>
          <w:tcPr>
            <w:tcW w:w="4536" w:type="dxa"/>
            <w:hideMark/>
          </w:tcPr>
          <w:p w:rsidR="00F60CFD" w:rsidRPr="00330A0E" w:rsidRDefault="00F60CF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F60CFD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structured products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</w:t>
            </w:r>
            <w:del w:id="116" w:author="Author">
              <w:r w:rsidR="00F60CFD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ins w:id="117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del w:id="118" w:author="Author">
              <w:r w:rsidR="00F60CFD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and </w:delText>
              </w:r>
            </w:del>
            <w:ins w:id="119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="00D319CE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F60CFD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60CFD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486501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4C50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120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121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(A5)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2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S.08.01 -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Open derivatives</w:t>
            </w:r>
          </w:p>
        </w:tc>
        <w:tc>
          <w:tcPr>
            <w:tcW w:w="4536" w:type="dxa"/>
            <w:hideMark/>
          </w:tcPr>
          <w:p w:rsidR="00486501" w:rsidRPr="00330A0E" w:rsidRDefault="004865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60CFD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</w:t>
            </w:r>
            <w:del w:id="123" w:author="Author">
              <w:r w:rsidR="00F60CFD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ins w:id="124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del w:id="125" w:author="Author">
              <w:r w:rsidR="00F60CFD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and </w:delText>
              </w:r>
            </w:del>
            <w:ins w:id="126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="00D319CE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F60CFD" w:rsidRPr="00330A0E" w:rsidRDefault="002247D6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60CFD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F60CFD" w:rsidRPr="00330A0E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>(this option is only applicable on annual submissions)</w:t>
            </w:r>
          </w:p>
          <w:p w:rsidR="00486501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600656" w:rsidRPr="00EB240E" w:rsidTr="00FF4F5E">
        <w:trPr>
          <w:trHeight w:val="1530"/>
        </w:trPr>
        <w:tc>
          <w:tcPr>
            <w:tcW w:w="1872" w:type="dxa"/>
            <w:hideMark/>
          </w:tcPr>
          <w:p w:rsidR="00486501" w:rsidRPr="001635A8" w:rsidRDefault="002247D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127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</w:ins>
            <w:del w:id="128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="00486501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86501" w:rsidRPr="001635A8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486501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2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S.08.02 - </w:t>
              </w:r>
            </w:ins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Derivatives Transactions</w:t>
            </w:r>
          </w:p>
        </w:tc>
        <w:tc>
          <w:tcPr>
            <w:tcW w:w="4536" w:type="dxa"/>
            <w:hideMark/>
          </w:tcPr>
          <w:p w:rsidR="00486501" w:rsidRPr="00330A0E" w:rsidRDefault="0048650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800E84" w:rsidRPr="00020961" w:rsidRDefault="00486501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</w:t>
            </w:r>
            <w:del w:id="130" w:author="Author">
              <w:r w:rsidR="00800E84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ins w:id="131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del w:id="132" w:author="Author">
              <w:r w:rsidR="00800E84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and </w:delText>
              </w:r>
            </w:del>
            <w:ins w:id="133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="00D319CE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800E84" w:rsidRPr="00330A0E" w:rsidRDefault="002247D6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00E84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due as no material changes since quarterly submission</w:t>
            </w:r>
            <w:r w:rsidR="00800E84" w:rsidRPr="00330A0E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507F">
              <w:rPr>
                <w:rFonts w:ascii="Times New Roman" w:hAnsi="Times New Roman" w:cs="Times New Roman"/>
                <w:sz w:val="20"/>
                <w:szCs w:val="20"/>
              </w:rPr>
              <w:t>(this option is only applicable on annual submissions)</w:t>
            </w:r>
          </w:p>
          <w:p w:rsidR="00486501" w:rsidRPr="00330A0E" w:rsidRDefault="00CF19F1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B90F65" w:rsidRPr="00EB240E" w:rsidTr="00FF4F5E">
        <w:trPr>
          <w:trHeight w:val="1321"/>
        </w:trPr>
        <w:tc>
          <w:tcPr>
            <w:tcW w:w="1872" w:type="dxa"/>
            <w:hideMark/>
          </w:tcPr>
          <w:p w:rsidR="00B90F65" w:rsidRPr="001635A8" w:rsidRDefault="002247D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134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del w:id="135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="00B90F6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90F65" w:rsidRPr="001635A8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B90F65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3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S.09.01 - </w:t>
              </w:r>
            </w:ins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Income/gains and losses in the period</w:t>
            </w:r>
          </w:p>
        </w:tc>
        <w:tc>
          <w:tcPr>
            <w:tcW w:w="4536" w:type="dxa"/>
            <w:hideMark/>
          </w:tcPr>
          <w:p w:rsidR="00B90F65" w:rsidRPr="00330A0E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B90F65" w:rsidRPr="00330A0E" w:rsidRDefault="00B90F6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B90F65" w:rsidRPr="00EB240E" w:rsidTr="00FF4F5E">
        <w:trPr>
          <w:trHeight w:val="1800"/>
        </w:trPr>
        <w:tc>
          <w:tcPr>
            <w:tcW w:w="1872" w:type="dxa"/>
            <w:hideMark/>
          </w:tcPr>
          <w:p w:rsidR="00B90F65" w:rsidRPr="001635A8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137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20</w:t>
              </w:r>
            </w:ins>
            <w:del w:id="138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  <w:r w:rsidR="002247D6"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90F65" w:rsidRPr="001635A8" w:rsidRDefault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B90F65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3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S.10.01 - </w:t>
              </w:r>
            </w:ins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Securities lending and repos</w:t>
            </w:r>
          </w:p>
        </w:tc>
        <w:tc>
          <w:tcPr>
            <w:tcW w:w="4536" w:type="dxa"/>
            <w:hideMark/>
          </w:tcPr>
          <w:p w:rsidR="00B90F65" w:rsidRPr="00330A0E" w:rsidRDefault="00B90F6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B90F6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Securities lending and repos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F65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</w:t>
            </w:r>
            <w:del w:id="140" w:author="Author">
              <w:r w:rsidR="00B90F65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ins w:id="141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del w:id="142" w:author="Author">
              <w:r w:rsidR="00B90F65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and </w:delText>
              </w:r>
            </w:del>
            <w:ins w:id="143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="00D319CE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B90F65" w:rsidRPr="00330A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F65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- Not reported other reason (in this case special </w:t>
            </w:r>
            <w:r w:rsidR="00330A0E" w:rsidRPr="00330A0E">
              <w:rPr>
                <w:rFonts w:ascii="Times New Roman" w:hAnsi="Times New Roman" w:cs="Times New Roman"/>
                <w:sz w:val="20"/>
                <w:szCs w:val="20"/>
              </w:rPr>
              <w:t>justification is needed)</w:t>
            </w:r>
          </w:p>
        </w:tc>
      </w:tr>
      <w:tr w:rsidR="00600656" w:rsidRPr="00EB240E" w:rsidTr="00FF4F5E">
        <w:trPr>
          <w:trHeight w:val="1530"/>
        </w:trPr>
        <w:tc>
          <w:tcPr>
            <w:tcW w:w="1872" w:type="dxa"/>
            <w:hideMark/>
          </w:tcPr>
          <w:p w:rsidR="00B90F65" w:rsidRPr="001635A8" w:rsidRDefault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2247D6" w:rsidRPr="001635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ins w:id="144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del w:id="145" w:author="Author">
              <w:r w:rsidR="002247D6"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r w:rsidR="00F170F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B90F65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4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S.11.01 - </w:t>
              </w:r>
            </w:ins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Assets held as collateral</w:t>
            </w:r>
          </w:p>
        </w:tc>
        <w:tc>
          <w:tcPr>
            <w:tcW w:w="4536" w:type="dxa"/>
            <w:hideMark/>
          </w:tcPr>
          <w:p w:rsidR="00B90F65" w:rsidRPr="00EB240E" w:rsidRDefault="00B90F65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247D6" w:rsidRPr="00020961" w:rsidRDefault="00B90F6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330A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 w:rsidRPr="00330A0E">
              <w:rPr>
                <w:rFonts w:ascii="Times New Roman" w:hAnsi="Times New Roman" w:cs="Times New Roman"/>
                <w:sz w:val="20"/>
                <w:szCs w:val="20"/>
              </w:rPr>
              <w:t>2 - Not reported as no Assets held as collateral</w:t>
            </w:r>
            <w:r w:rsidR="002247D6" w:rsidRPr="00020961" w:rsidDel="00AD4A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90F65" w:rsidRPr="00020961" w:rsidRDefault="002247D6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Exempted under Article 35 (</w:t>
            </w:r>
            <w:del w:id="147" w:author="Author">
              <w:r w:rsidR="00B90F65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ins w:id="148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del w:id="149" w:author="Author">
              <w:r w:rsidR="00B90F65" w:rsidRPr="00020961" w:rsidDel="00D319C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and </w:delText>
              </w:r>
            </w:del>
            <w:ins w:id="150" w:author="Author"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="00D319CE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B90F65" w:rsidRPr="00020961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  <w:p w:rsidR="00B90F65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0A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0F65" w:rsidRPr="00330A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</w:t>
            </w:r>
            <w:r w:rsidR="00B90F65" w:rsidRPr="00EB240E">
              <w:rPr>
                <w:rFonts w:ascii="Times New Roman" w:hAnsi="Times New Roman" w:cs="Times New Roman"/>
                <w:sz w:val="20"/>
                <w:szCs w:val="20"/>
              </w:rPr>
              <w:t>reason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F170F3" w:rsidRPr="00EB240E" w:rsidTr="00FF4F5E">
        <w:trPr>
          <w:trHeight w:val="1550"/>
        </w:trPr>
        <w:tc>
          <w:tcPr>
            <w:tcW w:w="1872" w:type="dxa"/>
          </w:tcPr>
          <w:p w:rsidR="00F170F3" w:rsidRPr="001635A8" w:rsidRDefault="002247D6" w:rsidP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ins w:id="151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ins>
            <w:del w:id="152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  <w:r w:rsidR="00F170F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170F3" w:rsidRPr="001635A8" w:rsidRDefault="00F170F3" w:rsidP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(A6)</w:t>
            </w:r>
          </w:p>
        </w:tc>
        <w:tc>
          <w:tcPr>
            <w:tcW w:w="2834" w:type="dxa"/>
            <w:noWrap/>
          </w:tcPr>
          <w:p w:rsidR="00F170F3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5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S.12.01 - </w:t>
              </w:r>
            </w:ins>
            <w:r w:rsidR="00F170F3" w:rsidRPr="00EB240E">
              <w:rPr>
                <w:rFonts w:ascii="Times New Roman" w:hAnsi="Times New Roman" w:cs="Times New Roman"/>
                <w:sz w:val="20"/>
                <w:szCs w:val="20"/>
              </w:rPr>
              <w:t>Life and Health SLT Technical Provisions</w:t>
            </w:r>
          </w:p>
        </w:tc>
        <w:tc>
          <w:tcPr>
            <w:tcW w:w="4536" w:type="dxa"/>
          </w:tcPr>
          <w:p w:rsidR="00F170F3" w:rsidRPr="00EB240E" w:rsidRDefault="00F170F3" w:rsidP="00F17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B2D41" w:rsidRPr="00020961" w:rsidRDefault="00F170F3" w:rsidP="001B2D41">
            <w:pPr>
              <w:spacing w:line="276" w:lineRule="auto"/>
              <w:rPr>
                <w:ins w:id="154" w:author="Author"/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ins w:id="155" w:author="Author">
              <w:r w:rsidR="001B2D41" w:rsidRPr="00020961">
                <w:rPr>
                  <w:rFonts w:ascii="Times New Roman" w:hAnsi="Times New Roman" w:cs="Times New Roman"/>
                  <w:sz w:val="20"/>
                  <w:szCs w:val="20"/>
                </w:rPr>
                <w:t>6 – Exempted under Article 35 (</w:t>
              </w:r>
              <w:del w:id="156" w:author="Author">
                <w:r w:rsidR="001B2D41" w:rsidRPr="00020961" w:rsidDel="00D319CE">
                  <w:rPr>
                    <w:rFonts w:ascii="Times New Roman" w:hAnsi="Times New Roman" w:cs="Times New Roman"/>
                    <w:sz w:val="20"/>
                    <w:szCs w:val="20"/>
                  </w:rPr>
                  <w:delText>7</w:delText>
                </w:r>
              </w:del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="001B2D41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) </w:t>
              </w:r>
              <w:del w:id="157" w:author="Author">
                <w:r w:rsidR="001B2D41" w:rsidRPr="00020961" w:rsidDel="00D319CE">
                  <w:rPr>
                    <w:rFonts w:ascii="Times New Roman" w:hAnsi="Times New Roman" w:cs="Times New Roman"/>
                    <w:sz w:val="20"/>
                    <w:szCs w:val="20"/>
                  </w:rPr>
                  <w:delText>and</w:delText>
                </w:r>
              </w:del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="001B2D41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(8)</w:t>
              </w:r>
            </w:ins>
          </w:p>
          <w:p w:rsidR="00F170F3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170F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2429D" w:rsidRPr="00EB240E" w:rsidTr="00FF4F5E">
        <w:trPr>
          <w:trHeight w:val="1785"/>
        </w:trPr>
        <w:tc>
          <w:tcPr>
            <w:tcW w:w="1872" w:type="dxa"/>
          </w:tcPr>
          <w:p w:rsidR="00F2429D" w:rsidRPr="001635A8" w:rsidRDefault="00F2429D" w:rsidP="00F242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ins w:id="158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  <w:del w:id="159" w:author="Author">
              <w:r w:rsidR="002247D6"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2429D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6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S.12.02 - </w:t>
              </w:r>
            </w:ins>
            <w:r w:rsidR="00F2429D" w:rsidRPr="00EB240E">
              <w:rPr>
                <w:rFonts w:ascii="Times New Roman" w:hAnsi="Times New Roman" w:cs="Times New Roman"/>
                <w:sz w:val="20"/>
                <w:szCs w:val="20"/>
              </w:rPr>
              <w:t>Life and Health SLT Technical Provisions – By country</w:t>
            </w:r>
          </w:p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2429D" w:rsidRPr="00EB240E" w:rsidRDefault="00F2429D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2247D6" w:rsidRDefault="002247D6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ins w:id="161" w:author="Author">
              <w:r w:rsidR="00DD66F8">
                <w:rPr>
                  <w:rFonts w:ascii="Times New Roman" w:hAnsi="Times New Roman" w:cs="Times New Roman"/>
                  <w:sz w:val="20"/>
                  <w:szCs w:val="20"/>
                </w:rPr>
                <w:t>instructions of the template</w:t>
              </w:r>
            </w:ins>
            <w:del w:id="162" w:author="Author">
              <w:r w:rsidRPr="00BA022D" w:rsidDel="00DD66F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article 9 of </w:delText>
              </w:r>
            </w:del>
            <w:ins w:id="163" w:author="Author">
              <w:del w:id="164" w:author="Author">
                <w:r w:rsidR="00B53FAB" w:rsidDel="00DD66F8">
                  <w:rPr>
                    <w:rFonts w:ascii="Times New Roman" w:hAnsi="Times New Roman" w:cs="Times New Roman"/>
                    <w:sz w:val="20"/>
                    <w:szCs w:val="20"/>
                  </w:rPr>
                  <w:delText xml:space="preserve">this </w:delText>
                </w:r>
              </w:del>
            </w:ins>
            <w:del w:id="165" w:author="Author">
              <w:r w:rsidRPr="00951D2F" w:rsidDel="00DD66F8">
                <w:rPr>
                  <w:rFonts w:ascii="Times New Roman" w:hAnsi="Times New Roman" w:cs="Times New Roman"/>
                  <w:sz w:val="20"/>
                  <w:szCs w:val="20"/>
                  <w:rPrChange w:id="166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rPrChange>
                </w:rPr>
                <w:delText>Regulation</w:delText>
              </w:r>
              <w:r w:rsidRPr="00BA022D" w:rsidDel="00B53FAB"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delText xml:space="preserve"> xx/2015</w:delText>
              </w:r>
            </w:del>
          </w:p>
          <w:p w:rsidR="00F2429D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2429D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415ED5" w:rsidRPr="00EB240E" w:rsidTr="00FF4F5E">
        <w:trPr>
          <w:trHeight w:val="1541"/>
        </w:trPr>
        <w:tc>
          <w:tcPr>
            <w:tcW w:w="1872" w:type="dxa"/>
          </w:tcPr>
          <w:p w:rsidR="00415ED5" w:rsidRPr="001635A8" w:rsidRDefault="00415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67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C0010/R02</w:delText>
              </w:r>
              <w:r w:rsidR="002247D6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2834" w:type="dxa"/>
            <w:noWrap/>
          </w:tcPr>
          <w:p w:rsidR="00415ED5" w:rsidRPr="00EB240E" w:rsidRDefault="00415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68" w:author="Author">
              <w:r w:rsidRPr="00415ED5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Best estimate by currency and country - Life</w:delText>
              </w:r>
            </w:del>
          </w:p>
        </w:tc>
        <w:tc>
          <w:tcPr>
            <w:tcW w:w="4536" w:type="dxa"/>
          </w:tcPr>
          <w:p w:rsidR="002247D6" w:rsidDel="00BC6107" w:rsidRDefault="00415ED5" w:rsidP="00415ED5">
            <w:pPr>
              <w:rPr>
                <w:del w:id="169" w:author="Author"/>
                <w:rFonts w:ascii="Times New Roman" w:hAnsi="Times New Roman" w:cs="Times New Roman"/>
                <w:sz w:val="20"/>
                <w:szCs w:val="20"/>
              </w:rPr>
            </w:pPr>
            <w:del w:id="170" w:author="Author">
              <w:r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One of the options in the following closed list shall be used:</w:delText>
              </w:r>
              <w:r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br/>
                <w:delText xml:space="preserve">1 - Reported </w:delText>
              </w:r>
            </w:del>
          </w:p>
          <w:p w:rsidR="00415ED5" w:rsidRPr="00EB240E" w:rsidRDefault="00224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71" w:author="Author">
              <w:r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  <w:r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Not reported as no life and health SLT business</w:delText>
              </w:r>
              <w:r w:rsidR="00415ED5"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415ED5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  <w:r w:rsidR="00415ED5"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Not reported</w:delText>
              </w:r>
              <w:r w:rsidR="00415ED5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other reason</w:delText>
              </w:r>
              <w:r w:rsidR="00415ED5"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(in this case special justification is needed)</w:delText>
              </w:r>
            </w:del>
          </w:p>
        </w:tc>
      </w:tr>
      <w:tr w:rsidR="00A80F3C" w:rsidRPr="00EB240E" w:rsidTr="00FF4F5E">
        <w:trPr>
          <w:trHeight w:val="1581"/>
        </w:trPr>
        <w:tc>
          <w:tcPr>
            <w:tcW w:w="1872" w:type="dxa"/>
          </w:tcPr>
          <w:p w:rsidR="00A80F3C" w:rsidRPr="001635A8" w:rsidRDefault="00A80F3C" w:rsidP="00BC6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del w:id="172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R02</w:delText>
              </w:r>
              <w:r w:rsidR="002247D6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  <w:ins w:id="173" w:author="Author">
              <w:r w:rsidR="00BC6107" w:rsidRPr="001635A8">
                <w:rPr>
                  <w:rFonts w:ascii="Times New Roman" w:hAnsi="Times New Roman" w:cs="Times New Roman"/>
                  <w:sz w:val="20"/>
                  <w:szCs w:val="20"/>
                </w:rPr>
                <w:t>R02</w:t>
              </w:r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BC6107" w:rsidRPr="001635A8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</w:tc>
        <w:tc>
          <w:tcPr>
            <w:tcW w:w="2834" w:type="dxa"/>
            <w:noWrap/>
          </w:tcPr>
          <w:p w:rsidR="00A80F3C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7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S.13.01 - </w:t>
              </w:r>
            </w:ins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Projection of future </w:t>
            </w:r>
            <w:ins w:id="175" w:author="Author">
              <w:r w:rsidR="0034585D">
                <w:rPr>
                  <w:rFonts w:ascii="Times New Roman" w:hAnsi="Times New Roman" w:cs="Times New Roman"/>
                  <w:sz w:val="20"/>
                  <w:szCs w:val="20"/>
                </w:rPr>
                <w:t xml:space="preserve">gross </w:t>
              </w:r>
            </w:ins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>cash flows</w:t>
            </w:r>
          </w:p>
        </w:tc>
        <w:tc>
          <w:tcPr>
            <w:tcW w:w="4536" w:type="dxa"/>
          </w:tcPr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A80F3C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A80F3C" w:rsidRPr="00EB240E" w:rsidTr="00FF4F5E">
        <w:trPr>
          <w:trHeight w:val="1515"/>
        </w:trPr>
        <w:tc>
          <w:tcPr>
            <w:tcW w:w="1872" w:type="dxa"/>
          </w:tcPr>
          <w:p w:rsidR="00A80F3C" w:rsidRPr="001635A8" w:rsidRDefault="00A80F3C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ins w:id="176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ins>
            <w:del w:id="177" w:author="Author">
              <w:r w:rsidR="002247D6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A80F3C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7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S.14.01 - </w:t>
              </w:r>
            </w:ins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>Life obligations analysis</w:t>
            </w:r>
          </w:p>
        </w:tc>
        <w:tc>
          <w:tcPr>
            <w:tcW w:w="4536" w:type="dxa"/>
          </w:tcPr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80F3C" w:rsidRPr="00EB240E" w:rsidRDefault="00A80F3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A80F3C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80F3C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FF4F5E">
        <w:trPr>
          <w:trHeight w:val="1550"/>
        </w:trPr>
        <w:tc>
          <w:tcPr>
            <w:tcW w:w="1872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ins w:id="179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180" w:author="Author">
              <w:r w:rsidR="002247D6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8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S.15.01 - </w:t>
              </w:r>
            </w:ins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>Description of the guarantees of variable annuities</w:t>
            </w:r>
          </w:p>
        </w:tc>
        <w:tc>
          <w:tcPr>
            <w:tcW w:w="4536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FF4F5E">
        <w:trPr>
          <w:trHeight w:val="1545"/>
        </w:trPr>
        <w:tc>
          <w:tcPr>
            <w:tcW w:w="1872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ins w:id="182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183" w:author="Author">
              <w:r w:rsidR="002247D6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8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S.15.02 - </w:t>
              </w:r>
            </w:ins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>Hedging of guarantees of variable annuities</w:t>
            </w:r>
          </w:p>
        </w:tc>
        <w:tc>
          <w:tcPr>
            <w:tcW w:w="4536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FF4F5E">
        <w:trPr>
          <w:trHeight w:val="1785"/>
        </w:trPr>
        <w:tc>
          <w:tcPr>
            <w:tcW w:w="1872" w:type="dxa"/>
          </w:tcPr>
          <w:p w:rsidR="00182F92" w:rsidRPr="001635A8" w:rsidRDefault="00182F92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ins w:id="185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</w:ins>
            <w:del w:id="186" w:author="Author">
              <w:r w:rsidR="002247D6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82F92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8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S.16.01 - </w:t>
              </w:r>
            </w:ins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>Information on annuities stemming from Non-Life Insurance obligations</w:t>
            </w:r>
          </w:p>
        </w:tc>
        <w:tc>
          <w:tcPr>
            <w:tcW w:w="4536" w:type="dxa"/>
          </w:tcPr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82F92" w:rsidRPr="00EB240E" w:rsidRDefault="00182F9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annuities stemming from Non-Life Insurance obligations</w:t>
            </w:r>
          </w:p>
          <w:p w:rsidR="00182F92" w:rsidRPr="00EB240E" w:rsidRDefault="00CF19F1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82F92" w:rsidRPr="00EB240E" w:rsidTr="00FF4F5E">
        <w:trPr>
          <w:trHeight w:val="1550"/>
        </w:trPr>
        <w:tc>
          <w:tcPr>
            <w:tcW w:w="1872" w:type="dxa"/>
            <w:hideMark/>
          </w:tcPr>
          <w:p w:rsidR="00182F92" w:rsidRPr="001635A8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ins w:id="188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</w:ins>
            <w:del w:id="189" w:author="Author">
              <w:r w:rsidR="002247D6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82F92" w:rsidRPr="001635A8" w:rsidRDefault="00182F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(A7)</w:t>
            </w:r>
          </w:p>
        </w:tc>
        <w:tc>
          <w:tcPr>
            <w:tcW w:w="2834" w:type="dxa"/>
            <w:noWrap/>
            <w:hideMark/>
          </w:tcPr>
          <w:p w:rsidR="00182F92" w:rsidRPr="00EB240E" w:rsidRDefault="00FF4F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9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S.17.01 - </w:t>
              </w:r>
            </w:ins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>Non-Life Technical Provisions</w:t>
            </w:r>
          </w:p>
        </w:tc>
        <w:tc>
          <w:tcPr>
            <w:tcW w:w="4536" w:type="dxa"/>
            <w:hideMark/>
          </w:tcPr>
          <w:p w:rsidR="00182F92" w:rsidRPr="00EB240E" w:rsidRDefault="00182F92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B2D41" w:rsidRPr="00020961" w:rsidRDefault="00182F92" w:rsidP="001B2D41">
            <w:pPr>
              <w:spacing w:line="276" w:lineRule="auto"/>
              <w:rPr>
                <w:ins w:id="191" w:author="Author"/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47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ins w:id="192" w:author="Author">
              <w:r w:rsidR="001B2D41" w:rsidRPr="00020961">
                <w:rPr>
                  <w:rFonts w:ascii="Times New Roman" w:hAnsi="Times New Roman" w:cs="Times New Roman"/>
                  <w:sz w:val="20"/>
                  <w:szCs w:val="20"/>
                </w:rPr>
                <w:t>6 – Exempted under Article 35 (</w:t>
              </w:r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del w:id="193" w:author="Author">
                <w:r w:rsidR="001B2D41" w:rsidRPr="00020961" w:rsidDel="00D319CE">
                  <w:rPr>
                    <w:rFonts w:ascii="Times New Roman" w:hAnsi="Times New Roman" w:cs="Times New Roman"/>
                    <w:sz w:val="20"/>
                    <w:szCs w:val="20"/>
                  </w:rPr>
                  <w:delText>7</w:delText>
                </w:r>
              </w:del>
              <w:r w:rsidR="001B2D41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) </w:t>
              </w:r>
              <w:del w:id="194" w:author="Author">
                <w:r w:rsidR="001B2D41" w:rsidRPr="00020961" w:rsidDel="00D319CE">
                  <w:rPr>
                    <w:rFonts w:ascii="Times New Roman" w:hAnsi="Times New Roman" w:cs="Times New Roman"/>
                    <w:sz w:val="20"/>
                    <w:szCs w:val="20"/>
                  </w:rPr>
                  <w:delText>and</w:delText>
                </w:r>
              </w:del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="001B2D41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(8)</w:t>
              </w:r>
            </w:ins>
          </w:p>
          <w:p w:rsidR="00182F92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82F9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785"/>
        </w:trPr>
        <w:tc>
          <w:tcPr>
            <w:tcW w:w="1872" w:type="dxa"/>
          </w:tcPr>
          <w:p w:rsidR="007E3D53" w:rsidRPr="001635A8" w:rsidRDefault="007E3D5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195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30</w:t>
              </w:r>
            </w:ins>
            <w:del w:id="196" w:author="Author">
              <w:r w:rsidR="00E375D3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30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19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S.17.02 - </w:t>
              </w:r>
            </w:ins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Non-Life Technical Provisions – By country</w:t>
            </w:r>
          </w:p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</w:p>
          <w:p w:rsidR="00E375D3" w:rsidRDefault="00E375D3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</w:t>
            </w:r>
            <w:ins w:id="198" w:author="Author">
              <w:r w:rsidR="00DD66F8">
                <w:rPr>
                  <w:rFonts w:ascii="Times New Roman" w:hAnsi="Times New Roman" w:cs="Times New Roman"/>
                  <w:sz w:val="20"/>
                  <w:szCs w:val="20"/>
                </w:rPr>
                <w:t>instructions of the template</w:t>
              </w:r>
            </w:ins>
            <w:del w:id="199" w:author="Author">
              <w:r w:rsidRPr="00BA022D" w:rsidDel="00DD66F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article 9 of </w:delText>
              </w:r>
            </w:del>
            <w:ins w:id="200" w:author="Author">
              <w:del w:id="201" w:author="Author">
                <w:r w:rsidR="00B53FAB" w:rsidRPr="00B53FAB" w:rsidDel="00DD66F8">
                  <w:rPr>
                    <w:rFonts w:ascii="Times New Roman" w:hAnsi="Times New Roman" w:cs="Times New Roman"/>
                    <w:sz w:val="20"/>
                    <w:szCs w:val="20"/>
                  </w:rPr>
                  <w:delText>this Regulation</w:delText>
                </w:r>
              </w:del>
            </w:ins>
            <w:del w:id="202" w:author="Author">
              <w:r w:rsidRPr="00BA022D" w:rsidDel="00B53FAB">
                <w:rPr>
                  <w:rFonts w:ascii="Times New Roman" w:hAnsi="Times New Roman" w:cs="Times New Roman"/>
                  <w:sz w:val="20"/>
                  <w:szCs w:val="20"/>
                  <w:highlight w:val="yellow"/>
                </w:rPr>
                <w:delText>Regulation xx/2015</w:delText>
              </w:r>
            </w:del>
          </w:p>
          <w:p w:rsidR="007E3D53" w:rsidRPr="00EB240E" w:rsidRDefault="00CF19F1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3E7BC7" w:rsidRPr="00EB240E" w:rsidTr="00FF4F5E">
        <w:trPr>
          <w:trHeight w:val="1541"/>
        </w:trPr>
        <w:tc>
          <w:tcPr>
            <w:tcW w:w="1872" w:type="dxa"/>
          </w:tcPr>
          <w:p w:rsidR="003E7BC7" w:rsidRPr="001635A8" w:rsidRDefault="003E7BC7" w:rsidP="00325F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03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C0010/R0</w:delText>
              </w:r>
              <w:r w:rsidR="00325F40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  <w:r w:rsidR="00E375D3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2834" w:type="dxa"/>
            <w:noWrap/>
          </w:tcPr>
          <w:p w:rsidR="003E7BC7" w:rsidRPr="00EB240E" w:rsidRDefault="003E7BC7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04" w:author="Author">
              <w:r w:rsidRPr="003E7BC7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Best estimate by currency and country</w:delText>
              </w:r>
              <w:r w:rsidR="00415ED5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– Non life</w:delText>
              </w:r>
            </w:del>
          </w:p>
        </w:tc>
        <w:tc>
          <w:tcPr>
            <w:tcW w:w="4536" w:type="dxa"/>
          </w:tcPr>
          <w:p w:rsidR="00E375D3" w:rsidDel="00BC6107" w:rsidRDefault="00E126F8" w:rsidP="00E126F8">
            <w:pPr>
              <w:rPr>
                <w:del w:id="205" w:author="Author"/>
                <w:rFonts w:ascii="Times New Roman" w:hAnsi="Times New Roman" w:cs="Times New Roman"/>
                <w:sz w:val="20"/>
                <w:szCs w:val="20"/>
              </w:rPr>
            </w:pPr>
            <w:del w:id="206" w:author="Author">
              <w:r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One of the options in the following closed list shall be used:</w:delText>
              </w:r>
              <w:r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br/>
                <w:delText xml:space="preserve">1 - Reported </w:delText>
              </w:r>
            </w:del>
          </w:p>
          <w:p w:rsidR="00E126F8" w:rsidRPr="00EB240E" w:rsidDel="00BC6107" w:rsidRDefault="00E375D3" w:rsidP="00E126F8">
            <w:pPr>
              <w:rPr>
                <w:del w:id="207" w:author="Author"/>
                <w:rFonts w:ascii="Times New Roman" w:hAnsi="Times New Roman" w:cs="Times New Roman"/>
                <w:sz w:val="20"/>
                <w:szCs w:val="20"/>
              </w:rPr>
            </w:pPr>
            <w:del w:id="208" w:author="Author">
              <w:r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  <w:r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Not reported as no non-life business</w:delText>
              </w:r>
              <w:r w:rsidR="00E126F8"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CF19F1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  <w:r w:rsidR="00E126F8"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Not reported</w:delText>
              </w:r>
              <w:r w:rsidR="00E126F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other reason</w:delText>
              </w:r>
              <w:r w:rsidR="00E126F8" w:rsidRPr="00EB240E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(in this case special justification is needed)</w:delText>
              </w:r>
            </w:del>
          </w:p>
          <w:p w:rsidR="003E7BC7" w:rsidRPr="00EB240E" w:rsidRDefault="003E7BC7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D53" w:rsidRPr="00EB240E" w:rsidTr="00FF4F5E">
        <w:trPr>
          <w:trHeight w:val="1479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del w:id="209" w:author="Author">
              <w:r w:rsidR="00E375D3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ins w:id="210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ins w:id="21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S.18.01 - </w:t>
              </w:r>
            </w:ins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Projection of future cash flows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556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B2F7F" w:rsidRPr="001635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ins w:id="212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ins>
            <w:del w:id="213" w:author="Author">
              <w:r w:rsidR="00E375D3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</w:del>
            <w:r w:rsidR="00A27E7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ins w:id="21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S.19.01 - </w:t>
              </w:r>
            </w:ins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Non-life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nsurance claims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536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ins w:id="215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  <w:del w:id="216" w:author="Author">
              <w:r w:rsidR="00E375D3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ins w:id="21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S.20.01 - </w:t>
              </w:r>
            </w:ins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Development of the distribution of the claims incurred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559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ins w:id="218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</w:ins>
            <w:del w:id="219" w:author="Author">
              <w:r w:rsidR="00E375D3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ins w:id="22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S.21.01 - </w:t>
              </w:r>
            </w:ins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Loss distribution risk profile</w:t>
            </w:r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550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ins w:id="221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ins>
            <w:del w:id="222" w:author="Author">
              <w:r w:rsidR="00E375D3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EE7BC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ins w:id="22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S.21.02 - </w:t>
              </w:r>
            </w:ins>
            <w:del w:id="224" w:author="Author">
              <w:r w:rsidR="00E375D3" w:rsidRPr="00E375D3" w:rsidDel="00EE7BC6">
                <w:rPr>
                  <w:rFonts w:ascii="Times New Roman" w:hAnsi="Times New Roman" w:cs="Times New Roman"/>
                  <w:sz w:val="20"/>
                  <w:szCs w:val="20"/>
                </w:rPr>
                <w:delText>Non-life u</w:delText>
              </w:r>
            </w:del>
            <w:ins w:id="225" w:author="Author">
              <w:r w:rsidR="00EE7BC6">
                <w:rPr>
                  <w:rFonts w:ascii="Times New Roman" w:hAnsi="Times New Roman" w:cs="Times New Roman"/>
                  <w:sz w:val="20"/>
                  <w:szCs w:val="20"/>
                </w:rPr>
                <w:t>U</w:t>
              </w:r>
            </w:ins>
            <w:r w:rsidR="00E375D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nderwriting </w:t>
            </w:r>
            <w:del w:id="226" w:author="Author">
              <w:r w:rsidR="00E375D3" w:rsidRPr="00E375D3" w:rsidDel="00EE7BC6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peak </w:delText>
              </w:r>
            </w:del>
            <w:r w:rsidR="00E375D3" w:rsidRPr="00E375D3">
              <w:rPr>
                <w:rFonts w:ascii="Times New Roman" w:hAnsi="Times New Roman" w:cs="Times New Roman"/>
                <w:sz w:val="20"/>
                <w:szCs w:val="20"/>
              </w:rPr>
              <w:t>risks</w:t>
            </w:r>
            <w:ins w:id="227" w:author="Author">
              <w:r w:rsidR="00EE7BC6">
                <w:rPr>
                  <w:rFonts w:ascii="Times New Roman" w:hAnsi="Times New Roman" w:cs="Times New Roman"/>
                  <w:sz w:val="20"/>
                  <w:szCs w:val="20"/>
                </w:rPr>
                <w:t xml:space="preserve"> non-life</w:t>
              </w:r>
            </w:ins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7E3D53" w:rsidRPr="00EB240E" w:rsidTr="00FF4F5E">
        <w:trPr>
          <w:trHeight w:val="1550"/>
        </w:trPr>
        <w:tc>
          <w:tcPr>
            <w:tcW w:w="1872" w:type="dxa"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ins w:id="228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229" w:author="Author">
              <w:r w:rsidR="00E375D3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834" w:type="dxa"/>
            <w:noWrap/>
          </w:tcPr>
          <w:p w:rsidR="007E3D53" w:rsidRPr="00EB240E" w:rsidRDefault="00FF4F5E" w:rsidP="007C59D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ins w:id="23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S.21.03 - </w:t>
              </w:r>
              <w:r w:rsidR="00985F6E" w:rsidRPr="00985F6E">
                <w:rPr>
                  <w:rFonts w:ascii="Times New Roman" w:hAnsi="Times New Roman" w:cs="Times New Roman"/>
                  <w:sz w:val="20"/>
                  <w:szCs w:val="20"/>
                </w:rPr>
                <w:t xml:space="preserve">Non-life </w:t>
              </w:r>
              <w:r w:rsidR="0010649D">
                <w:rPr>
                  <w:rFonts w:ascii="Times New Roman" w:hAnsi="Times New Roman" w:cs="Times New Roman"/>
                  <w:sz w:val="20"/>
                  <w:szCs w:val="20"/>
                </w:rPr>
                <w:t xml:space="preserve">distribution of </w:t>
              </w:r>
              <w:r w:rsidR="00985F6E" w:rsidRPr="00985F6E">
                <w:rPr>
                  <w:rFonts w:ascii="Times New Roman" w:hAnsi="Times New Roman" w:cs="Times New Roman"/>
                  <w:sz w:val="20"/>
                  <w:szCs w:val="20"/>
                </w:rPr>
                <w:t>underwriting risks - by sum insured</w:t>
              </w:r>
            </w:ins>
            <w:del w:id="231" w:author="Author">
              <w:r w:rsidR="00E375D3" w:rsidRPr="00E375D3" w:rsidDel="00985F6E">
                <w:rPr>
                  <w:rFonts w:ascii="Times New Roman" w:hAnsi="Times New Roman" w:cs="Times New Roman"/>
                  <w:sz w:val="20"/>
                  <w:szCs w:val="20"/>
                </w:rPr>
                <w:delText>Non-life underwriting mass risks</w:delText>
              </w:r>
            </w:del>
          </w:p>
        </w:tc>
        <w:tc>
          <w:tcPr>
            <w:tcW w:w="4536" w:type="dxa"/>
          </w:tcPr>
          <w:p w:rsidR="007E3D53" w:rsidRPr="00EB240E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non-life business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FF4F5E">
        <w:trPr>
          <w:trHeight w:val="1785"/>
        </w:trPr>
        <w:tc>
          <w:tcPr>
            <w:tcW w:w="1872" w:type="dxa"/>
            <w:hideMark/>
          </w:tcPr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C0010/R03</w:t>
            </w:r>
            <w:ins w:id="232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233" w:author="Author">
              <w:r w:rsidR="00E375D3" w:rsidRPr="00020961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7E3D53" w:rsidRPr="00E375D3" w:rsidRDefault="00FE6E28" w:rsidP="00C34B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3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S.22.01 - </w:t>
              </w:r>
            </w:ins>
            <w:r w:rsidR="00C74269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Impact of long term guarantees </w:t>
            </w:r>
            <w:ins w:id="235" w:author="Author">
              <w:r w:rsidR="00C34BA4" w:rsidRPr="00E375D3">
                <w:rPr>
                  <w:rFonts w:ascii="Times New Roman" w:hAnsi="Times New Roman" w:cs="Times New Roman"/>
                  <w:sz w:val="20"/>
                  <w:szCs w:val="20"/>
                </w:rPr>
                <w:t xml:space="preserve">measures </w:t>
              </w:r>
            </w:ins>
            <w:r w:rsidR="00C74269" w:rsidRPr="00E375D3">
              <w:rPr>
                <w:rFonts w:ascii="Times New Roman" w:hAnsi="Times New Roman" w:cs="Times New Roman"/>
                <w:sz w:val="20"/>
                <w:szCs w:val="20"/>
              </w:rPr>
              <w:t>and transitional</w:t>
            </w:r>
            <w:ins w:id="236" w:author="Author">
              <w:r w:rsidR="00C34BA4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</w:ins>
            <w:r w:rsidR="00C74269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37" w:author="Author">
              <w:r w:rsidR="00C74269" w:rsidRPr="00E375D3" w:rsidDel="00C34BA4">
                <w:rPr>
                  <w:rFonts w:ascii="Times New Roman" w:hAnsi="Times New Roman" w:cs="Times New Roman"/>
                  <w:sz w:val="20"/>
                  <w:szCs w:val="20"/>
                </w:rPr>
                <w:delText>measures</w:delText>
              </w:r>
            </w:del>
          </w:p>
        </w:tc>
        <w:tc>
          <w:tcPr>
            <w:tcW w:w="4536" w:type="dxa"/>
            <w:hideMark/>
          </w:tcPr>
          <w:p w:rsidR="007E3D53" w:rsidRPr="00E375D3" w:rsidRDefault="007E3D5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E3D53" w:rsidRPr="00EB240E" w:rsidRDefault="00330A0E" w:rsidP="00095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375D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LTG </w:t>
            </w:r>
            <w:ins w:id="238" w:author="Author">
              <w:r w:rsidR="00095251">
                <w:rPr>
                  <w:rFonts w:ascii="Times New Roman" w:hAnsi="Times New Roman" w:cs="Times New Roman"/>
                  <w:sz w:val="20"/>
                  <w:szCs w:val="20"/>
                </w:rPr>
                <w:t xml:space="preserve">measures </w:t>
              </w:r>
            </w:ins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proofErr w:type="spellStart"/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>transitional</w:t>
            </w:r>
            <w:ins w:id="239" w:author="Author">
              <w:r w:rsidR="00095251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</w:ins>
            <w:proofErr w:type="spellEnd"/>
            <w:r w:rsidR="00C74269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40" w:author="Author">
              <w:r w:rsidR="00C74269" w:rsidRPr="00020961" w:rsidDel="00095251">
                <w:rPr>
                  <w:rFonts w:ascii="Times New Roman" w:hAnsi="Times New Roman" w:cs="Times New Roman"/>
                  <w:sz w:val="20"/>
                  <w:szCs w:val="20"/>
                </w:rPr>
                <w:delText>measures</w:delText>
              </w:r>
              <w:r w:rsidR="007E3D53" w:rsidRPr="00E375D3" w:rsidDel="00095251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are applied 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C74269" w:rsidRPr="00EB240E" w:rsidDel="00FF4F5E" w:rsidTr="00FF4F5E">
        <w:trPr>
          <w:trHeight w:val="1455"/>
          <w:del w:id="241" w:author="Author"/>
        </w:trPr>
        <w:tc>
          <w:tcPr>
            <w:tcW w:w="1872" w:type="dxa"/>
          </w:tcPr>
          <w:p w:rsidR="00C74269" w:rsidRPr="00020961" w:rsidDel="00FF4F5E" w:rsidRDefault="00C74269" w:rsidP="00BB2F7F">
            <w:pPr>
              <w:spacing w:after="200" w:line="276" w:lineRule="auto"/>
              <w:rPr>
                <w:del w:id="242" w:author="Author"/>
                <w:rFonts w:ascii="Times New Roman" w:hAnsi="Times New Roman" w:cs="Times New Roman"/>
                <w:sz w:val="20"/>
                <w:szCs w:val="20"/>
              </w:rPr>
            </w:pPr>
            <w:del w:id="243" w:author="Author"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C0010/R0</w:delText>
              </w:r>
              <w:r w:rsidR="007A4D0F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  <w:r w:rsidR="00E375D3" w:rsidRPr="00020961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  <w:r w:rsidR="007A4D0F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2834" w:type="dxa"/>
            <w:noWrap/>
          </w:tcPr>
          <w:p w:rsidR="00C74269" w:rsidRPr="00020961" w:rsidDel="00FF4F5E" w:rsidRDefault="00C74269" w:rsidP="00BA5BC0">
            <w:pPr>
              <w:spacing w:after="200" w:line="276" w:lineRule="auto"/>
              <w:rPr>
                <w:del w:id="244" w:author="Author"/>
                <w:rFonts w:ascii="Times New Roman" w:hAnsi="Times New Roman" w:cs="Times New Roman"/>
                <w:sz w:val="20"/>
                <w:szCs w:val="20"/>
              </w:rPr>
            </w:pPr>
            <w:del w:id="245" w:author="Author">
              <w:r w:rsidRPr="00E375D3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Projection of future cash flows (Best Estimate - Matching portfolios)</w:delText>
              </w:r>
            </w:del>
          </w:p>
        </w:tc>
        <w:tc>
          <w:tcPr>
            <w:tcW w:w="4536" w:type="dxa"/>
          </w:tcPr>
          <w:p w:rsidR="00452293" w:rsidDel="00FF4F5E" w:rsidRDefault="00C74269" w:rsidP="00020961">
            <w:pPr>
              <w:spacing w:line="276" w:lineRule="auto"/>
              <w:rPr>
                <w:del w:id="246" w:author="Author"/>
                <w:rFonts w:ascii="Times New Roman" w:hAnsi="Times New Roman" w:cs="Times New Roman"/>
                <w:sz w:val="20"/>
                <w:szCs w:val="20"/>
              </w:rPr>
            </w:pPr>
            <w:del w:id="247" w:author="Author"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One of the options in the following closed list shall be used:</w:delText>
              </w:r>
            </w:del>
          </w:p>
          <w:p w:rsidR="00452293" w:rsidDel="00FF4F5E" w:rsidRDefault="00C74269" w:rsidP="00020961">
            <w:pPr>
              <w:spacing w:line="276" w:lineRule="auto"/>
              <w:rPr>
                <w:del w:id="248" w:author="Author"/>
                <w:rFonts w:ascii="Times New Roman" w:hAnsi="Times New Roman" w:cs="Times New Roman"/>
                <w:sz w:val="20"/>
                <w:szCs w:val="20"/>
              </w:rPr>
            </w:pPr>
            <w:del w:id="249" w:author="Author"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1 - Reported</w:delText>
              </w:r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D95713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Not reported as no MA is applied</w:delText>
              </w:r>
            </w:del>
          </w:p>
          <w:p w:rsidR="00C74269" w:rsidRPr="00020961" w:rsidDel="00FF4F5E" w:rsidRDefault="00452293" w:rsidP="00095251">
            <w:pPr>
              <w:spacing w:after="200" w:line="276" w:lineRule="auto"/>
              <w:rPr>
                <w:del w:id="250" w:author="Author"/>
                <w:rFonts w:ascii="Times New Roman" w:hAnsi="Times New Roman" w:cs="Times New Roman"/>
                <w:sz w:val="20"/>
                <w:szCs w:val="20"/>
              </w:rPr>
            </w:pPr>
            <w:del w:id="251" w:author="Author">
              <w:r w:rsidRPr="003159E6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  <w:r w:rsidR="00276C4C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  <w:r w:rsidRPr="003159E6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– For </w:delText>
              </w:r>
              <w:r w:rsidRPr="003159E6" w:rsidDel="00095251">
                <w:rPr>
                  <w:rFonts w:ascii="Times New Roman" w:hAnsi="Times New Roman" w:cs="Times New Roman"/>
                  <w:sz w:val="20"/>
                  <w:szCs w:val="20"/>
                </w:rPr>
                <w:delText>variant ‘l’</w:delText>
              </w:r>
              <w:r w:rsidRPr="003159E6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not reported as refers to </w:delText>
              </w:r>
              <w:r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RFF or remaining part </w:delText>
              </w:r>
              <w:r w:rsidR="00C74269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C74269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CF19F1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  <w:r w:rsidR="00C74269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Not reported other reason (in this case special justification is needed)</w:delText>
              </w:r>
            </w:del>
          </w:p>
        </w:tc>
      </w:tr>
      <w:tr w:rsidR="00C74269" w:rsidRPr="00EB240E" w:rsidDel="00FF4F5E" w:rsidTr="00FF4F5E">
        <w:trPr>
          <w:trHeight w:val="1546"/>
          <w:del w:id="252" w:author="Author"/>
        </w:trPr>
        <w:tc>
          <w:tcPr>
            <w:tcW w:w="1872" w:type="dxa"/>
          </w:tcPr>
          <w:p w:rsidR="00C74269" w:rsidRPr="00020961" w:rsidDel="00FF4F5E" w:rsidRDefault="00C74269" w:rsidP="00BB2F7F">
            <w:pPr>
              <w:spacing w:after="200" w:line="276" w:lineRule="auto"/>
              <w:rPr>
                <w:del w:id="253" w:author="Author"/>
                <w:rFonts w:ascii="Times New Roman" w:hAnsi="Times New Roman" w:cs="Times New Roman"/>
                <w:sz w:val="20"/>
                <w:szCs w:val="20"/>
              </w:rPr>
            </w:pPr>
            <w:del w:id="254" w:author="Author"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C0010/R0</w:delText>
              </w:r>
              <w:r w:rsidR="002F0892" w:rsidRPr="00020961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40</w:delText>
              </w:r>
              <w:r w:rsidR="007A4D0F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2834" w:type="dxa"/>
            <w:noWrap/>
          </w:tcPr>
          <w:p w:rsidR="00C74269" w:rsidRPr="00020961" w:rsidDel="00FF4F5E" w:rsidRDefault="00C74269" w:rsidP="00BA5BC0">
            <w:pPr>
              <w:spacing w:after="200" w:line="276" w:lineRule="auto"/>
              <w:rPr>
                <w:del w:id="255" w:author="Author"/>
                <w:rFonts w:ascii="Times New Roman" w:hAnsi="Times New Roman" w:cs="Times New Roman"/>
                <w:sz w:val="20"/>
                <w:szCs w:val="20"/>
              </w:rPr>
            </w:pPr>
            <w:del w:id="256" w:author="Author">
              <w:r w:rsidRPr="00866276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Information on the matching adjustment calculation</w:delText>
              </w:r>
            </w:del>
          </w:p>
        </w:tc>
        <w:tc>
          <w:tcPr>
            <w:tcW w:w="4536" w:type="dxa"/>
          </w:tcPr>
          <w:p w:rsidR="00C74269" w:rsidRPr="00020961" w:rsidDel="00FF4F5E" w:rsidRDefault="00C74269" w:rsidP="00020961">
            <w:pPr>
              <w:spacing w:line="276" w:lineRule="auto"/>
              <w:rPr>
                <w:del w:id="257" w:author="Author"/>
                <w:rFonts w:ascii="Times New Roman" w:hAnsi="Times New Roman" w:cs="Times New Roman"/>
                <w:sz w:val="20"/>
                <w:szCs w:val="20"/>
              </w:rPr>
            </w:pPr>
            <w:del w:id="258" w:author="Author"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One of the options in the following closed list shall be used:</w:delText>
              </w:r>
            </w:del>
          </w:p>
          <w:p w:rsidR="00452293" w:rsidDel="00FF4F5E" w:rsidRDefault="00C74269" w:rsidP="00020961">
            <w:pPr>
              <w:spacing w:line="276" w:lineRule="auto"/>
              <w:rPr>
                <w:del w:id="259" w:author="Author"/>
                <w:rFonts w:ascii="Times New Roman" w:hAnsi="Times New Roman" w:cs="Times New Roman"/>
                <w:sz w:val="20"/>
                <w:szCs w:val="20"/>
              </w:rPr>
            </w:pPr>
            <w:del w:id="260" w:author="Author"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1 - Reported</w:delText>
              </w:r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D95713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  <w:r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Not reported as no MA is applied</w:delText>
              </w:r>
            </w:del>
          </w:p>
          <w:p w:rsidR="00C74269" w:rsidRPr="00020961" w:rsidDel="00FF4F5E" w:rsidRDefault="00452293" w:rsidP="00095251">
            <w:pPr>
              <w:spacing w:after="200" w:line="276" w:lineRule="auto"/>
              <w:rPr>
                <w:del w:id="261" w:author="Author"/>
                <w:rFonts w:ascii="Times New Roman" w:hAnsi="Times New Roman" w:cs="Times New Roman"/>
                <w:sz w:val="20"/>
                <w:szCs w:val="20"/>
              </w:rPr>
            </w:pPr>
            <w:del w:id="262" w:author="Author">
              <w:r w:rsidRPr="003159E6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  <w:r w:rsidR="00276C4C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  <w:r w:rsidRPr="003159E6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– For </w:delText>
              </w:r>
              <w:r w:rsidRPr="003159E6" w:rsidDel="00095251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variant ‘l’ </w:delText>
              </w:r>
              <w:r w:rsidRPr="003159E6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not reported as refers to </w:delText>
              </w:r>
              <w:r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RFF or remaining part</w:delText>
              </w:r>
              <w:r w:rsidR="00C74269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CF19F1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  <w:r w:rsidR="00C74269" w:rsidRPr="00020961" w:rsidDel="00FF4F5E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- Not reported other reason (in this case special justification is needed)</w:delText>
              </w:r>
            </w:del>
          </w:p>
        </w:tc>
      </w:tr>
      <w:tr w:rsidR="00C74269" w:rsidRPr="00EB240E" w:rsidTr="00FF4F5E">
        <w:trPr>
          <w:trHeight w:val="1785"/>
        </w:trPr>
        <w:tc>
          <w:tcPr>
            <w:tcW w:w="1872" w:type="dxa"/>
          </w:tcPr>
          <w:p w:rsidR="00C74269" w:rsidRPr="00020961" w:rsidRDefault="00C74269" w:rsidP="00BB2F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263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38</w:t>
              </w:r>
            </w:ins>
            <w:del w:id="264" w:author="Author">
              <w:r w:rsidR="00BB2F7F" w:rsidRPr="00020961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="002F0892" w:rsidRPr="00020961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C74269" w:rsidRPr="00020961" w:rsidRDefault="00FE6E28" w:rsidP="00BA5BC0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ins w:id="26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S.22.04 - </w:t>
              </w:r>
            </w:ins>
            <w:r w:rsidR="00C74269" w:rsidRPr="00866276">
              <w:rPr>
                <w:rFonts w:ascii="Times New Roman" w:hAnsi="Times New Roman" w:cs="Times New Roman"/>
                <w:sz w:val="20"/>
                <w:szCs w:val="20"/>
              </w:rPr>
              <w:t>Information on the transitional on interest rates calculation</w:t>
            </w:r>
          </w:p>
        </w:tc>
        <w:tc>
          <w:tcPr>
            <w:tcW w:w="4536" w:type="dxa"/>
          </w:tcPr>
          <w:p w:rsidR="00FD32FA" w:rsidRPr="00020961" w:rsidRDefault="00FD32FA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74269" w:rsidRPr="00020961" w:rsidRDefault="00FD32F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such transitional measure is applied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74269" w:rsidRPr="00EB240E" w:rsidTr="00951D2F">
        <w:tblPrEx>
          <w:tblW w:w="0" w:type="auto"/>
          <w:tblPrExChange w:id="266" w:author="Author">
            <w:tblPrEx>
              <w:tblW w:w="0" w:type="auto"/>
            </w:tblPrEx>
          </w:tblPrExChange>
        </w:tblPrEx>
        <w:trPr>
          <w:trHeight w:val="416"/>
          <w:trPrChange w:id="267" w:author="Author">
            <w:trPr>
              <w:trHeight w:val="1785"/>
            </w:trPr>
          </w:trPrChange>
        </w:trPr>
        <w:tc>
          <w:tcPr>
            <w:tcW w:w="1872" w:type="dxa"/>
            <w:tcPrChange w:id="268" w:author="Author">
              <w:tcPr>
                <w:tcW w:w="1739" w:type="dxa"/>
              </w:tcPr>
            </w:tcPrChange>
          </w:tcPr>
          <w:p w:rsidR="00C74269" w:rsidRPr="00020961" w:rsidRDefault="00C74269" w:rsidP="00BB2F7F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269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39</w:t>
              </w:r>
            </w:ins>
            <w:del w:id="270" w:author="Author">
              <w:r w:rsidR="007A4D0F" w:rsidRPr="00020961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="002F0892" w:rsidRPr="00020961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="007A4D0F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tcPrChange w:id="271" w:author="Author">
              <w:tcPr>
                <w:tcW w:w="2834" w:type="dxa"/>
                <w:noWrap/>
              </w:tcPr>
            </w:tcPrChange>
          </w:tcPr>
          <w:p w:rsidR="00C74269" w:rsidRPr="00866276" w:rsidRDefault="00FE6E28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7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S.22.05 - </w:t>
              </w:r>
            </w:ins>
            <w:r w:rsidR="00C74269" w:rsidRPr="00866276">
              <w:rPr>
                <w:rFonts w:ascii="Times New Roman" w:hAnsi="Times New Roman" w:cs="Times New Roman"/>
                <w:sz w:val="20"/>
                <w:szCs w:val="20"/>
              </w:rPr>
              <w:t>Overall calculation of the transitional on technical provisions</w:t>
            </w:r>
          </w:p>
        </w:tc>
        <w:tc>
          <w:tcPr>
            <w:tcW w:w="4536" w:type="dxa"/>
            <w:tcPrChange w:id="273" w:author="Author">
              <w:tcPr>
                <w:tcW w:w="4669" w:type="dxa"/>
              </w:tcPr>
            </w:tcPrChange>
          </w:tcPr>
          <w:p w:rsidR="00FD32FA" w:rsidRPr="00020961" w:rsidRDefault="00FD32FA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74269" w:rsidRPr="00020961" w:rsidRDefault="00FD32FA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 w:rsidRPr="000209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such transitional measure is applied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0209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C6107" w:rsidRPr="00EB240E" w:rsidTr="00FF4F5E">
        <w:trPr>
          <w:trHeight w:val="1245"/>
          <w:ins w:id="274" w:author="Author"/>
        </w:trPr>
        <w:tc>
          <w:tcPr>
            <w:tcW w:w="1872" w:type="dxa"/>
          </w:tcPr>
          <w:p w:rsidR="00BC6107" w:rsidRPr="001635A8" w:rsidRDefault="00BC6107" w:rsidP="00BC6107">
            <w:pPr>
              <w:rPr>
                <w:ins w:id="275" w:author="Author"/>
                <w:rFonts w:ascii="Times New Roman" w:hAnsi="Times New Roman" w:cs="Times New Roman"/>
                <w:sz w:val="20"/>
                <w:szCs w:val="20"/>
              </w:rPr>
            </w:pPr>
            <w:ins w:id="276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C0010/R04</w:t>
              </w:r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:rsidR="00BC6107" w:rsidRPr="001635A8" w:rsidRDefault="00BC6107">
            <w:pPr>
              <w:rPr>
                <w:ins w:id="277" w:author="Author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BC6107" w:rsidRPr="00EB240E" w:rsidRDefault="00FE6E28">
            <w:pPr>
              <w:rPr>
                <w:ins w:id="278" w:author="Author"/>
                <w:rFonts w:ascii="Times New Roman" w:hAnsi="Times New Roman" w:cs="Times New Roman"/>
                <w:sz w:val="20"/>
                <w:szCs w:val="20"/>
              </w:rPr>
            </w:pPr>
            <w:ins w:id="27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S.22.06 - </w:t>
              </w:r>
              <w:r w:rsidR="00BC6107" w:rsidRPr="00BC6107">
                <w:rPr>
                  <w:rFonts w:ascii="Times New Roman" w:hAnsi="Times New Roman" w:cs="Times New Roman"/>
                  <w:sz w:val="20"/>
                  <w:szCs w:val="20"/>
                </w:rPr>
                <w:t>Best estimate subject to volatility adjustment by country and currency</w:t>
              </w:r>
            </w:ins>
          </w:p>
        </w:tc>
        <w:tc>
          <w:tcPr>
            <w:tcW w:w="4536" w:type="dxa"/>
          </w:tcPr>
          <w:p w:rsidR="00BC6107" w:rsidRPr="00EB240E" w:rsidRDefault="00BC6107" w:rsidP="00BC6107">
            <w:pPr>
              <w:rPr>
                <w:ins w:id="280" w:author="Author"/>
                <w:rFonts w:ascii="Times New Roman" w:hAnsi="Times New Roman" w:cs="Times New Roman"/>
                <w:sz w:val="20"/>
                <w:szCs w:val="20"/>
              </w:rPr>
            </w:pPr>
            <w:ins w:id="281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C6107" w:rsidRDefault="00BC6107" w:rsidP="00BC6107">
            <w:pPr>
              <w:rPr>
                <w:ins w:id="282" w:author="Author"/>
                <w:rFonts w:ascii="Times New Roman" w:hAnsi="Times New Roman" w:cs="Times New Roman"/>
                <w:sz w:val="20"/>
                <w:szCs w:val="20"/>
              </w:rPr>
            </w:pPr>
            <w:ins w:id="283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1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Reported</w:t>
              </w:r>
            </w:ins>
          </w:p>
          <w:p w:rsidR="00BC6107" w:rsidRPr="00020961" w:rsidRDefault="00095251" w:rsidP="00BC6107">
            <w:pPr>
              <w:spacing w:line="276" w:lineRule="auto"/>
              <w:rPr>
                <w:ins w:id="284" w:author="Author"/>
                <w:rFonts w:ascii="Times New Roman" w:hAnsi="Times New Roman" w:cs="Times New Roman"/>
                <w:sz w:val="20"/>
                <w:szCs w:val="20"/>
              </w:rPr>
            </w:pPr>
            <w:ins w:id="28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="00BC6107"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– </w:t>
              </w:r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Not reported as volatility adjustment not applied</w:t>
              </w:r>
            </w:ins>
          </w:p>
          <w:p w:rsidR="00BC6107" w:rsidRPr="00EB240E" w:rsidRDefault="00BC6107" w:rsidP="00BC6107">
            <w:pPr>
              <w:rPr>
                <w:ins w:id="286" w:author="Author"/>
                <w:rFonts w:ascii="Times New Roman" w:hAnsi="Times New Roman" w:cs="Times New Roman"/>
                <w:sz w:val="20"/>
                <w:szCs w:val="20"/>
              </w:rPr>
            </w:pPr>
            <w:ins w:id="28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(in this case special justification is needed)</w:t>
              </w:r>
            </w:ins>
          </w:p>
        </w:tc>
      </w:tr>
      <w:tr w:rsidR="007E3D53" w:rsidRPr="00EB240E" w:rsidTr="00FF4F5E">
        <w:trPr>
          <w:trHeight w:val="1245"/>
        </w:trPr>
        <w:tc>
          <w:tcPr>
            <w:tcW w:w="1872" w:type="dxa"/>
            <w:hideMark/>
          </w:tcPr>
          <w:p w:rsidR="007E3D53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ins w:id="288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del w:id="289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</w:del>
            <w:r w:rsidR="007E3D53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E3D53" w:rsidRPr="001635A8" w:rsidRDefault="007E3D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(A8)</w:t>
            </w:r>
          </w:p>
        </w:tc>
        <w:tc>
          <w:tcPr>
            <w:tcW w:w="2834" w:type="dxa"/>
            <w:noWrap/>
            <w:hideMark/>
          </w:tcPr>
          <w:p w:rsidR="007E3D53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9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S.23.01 - </w:t>
              </w:r>
            </w:ins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Own funds</w:t>
            </w:r>
          </w:p>
        </w:tc>
        <w:tc>
          <w:tcPr>
            <w:tcW w:w="4536" w:type="dxa"/>
            <w:hideMark/>
          </w:tcPr>
          <w:p w:rsidR="007E3D53" w:rsidRPr="00EB240E" w:rsidRDefault="007E3D53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B2D41" w:rsidRDefault="007E3D53" w:rsidP="00CF19F1">
            <w:pPr>
              <w:rPr>
                <w:ins w:id="291" w:author="Author"/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del w:id="292" w:author="Author">
              <w:r w:rsidRPr="00EB240E" w:rsidDel="001B2D41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ins w:id="293" w:author="Author">
              <w:r w:rsidR="001B2D41"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B2D41" w:rsidRPr="00020961" w:rsidDel="007834C8" w:rsidRDefault="001B2D41" w:rsidP="00951D2F">
            <w:pPr>
              <w:spacing w:line="276" w:lineRule="auto"/>
              <w:rPr>
                <w:ins w:id="294" w:author="Author"/>
                <w:del w:id="295" w:author="Author"/>
                <w:rFonts w:ascii="Times New Roman" w:hAnsi="Times New Roman" w:cs="Times New Roman"/>
                <w:sz w:val="20"/>
                <w:szCs w:val="20"/>
              </w:rPr>
            </w:pPr>
            <w:ins w:id="296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6 – Exempted under Article 35 (</w:t>
              </w:r>
              <w:del w:id="297" w:author="Author">
                <w:r w:rsidRPr="00020961" w:rsidDel="00D319CE">
                  <w:rPr>
                    <w:rFonts w:ascii="Times New Roman" w:hAnsi="Times New Roman" w:cs="Times New Roman"/>
                    <w:sz w:val="20"/>
                    <w:szCs w:val="20"/>
                  </w:rPr>
                  <w:delText>7</w:delText>
                </w:r>
              </w:del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) </w:t>
              </w:r>
              <w:del w:id="298" w:author="Author">
                <w:r w:rsidRPr="00020961" w:rsidDel="00D319CE">
                  <w:rPr>
                    <w:rFonts w:ascii="Times New Roman" w:hAnsi="Times New Roman" w:cs="Times New Roman"/>
                    <w:sz w:val="20"/>
                    <w:szCs w:val="20"/>
                  </w:rPr>
                  <w:delText>and</w:delText>
                </w:r>
              </w:del>
              <w:r w:rsidR="00D319CE">
                <w:rPr>
                  <w:rFonts w:ascii="Times New Roman" w:hAnsi="Times New Roman" w:cs="Times New Roman"/>
                  <w:sz w:val="20"/>
                  <w:szCs w:val="20"/>
                </w:rPr>
                <w:t>to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(8)</w:t>
              </w:r>
            </w:ins>
          </w:p>
          <w:p w:rsidR="007E3D53" w:rsidRPr="00EB240E" w:rsidRDefault="007E3D5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  <w:pPrChange w:id="299" w:author="Author">
                <w:pPr/>
              </w:pPrChange>
            </w:pPr>
            <w:del w:id="300" w:author="Author">
              <w:r w:rsidRPr="00EB240E" w:rsidDel="001B2D4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</w:del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special justification is needed)</w:t>
            </w:r>
          </w:p>
        </w:tc>
      </w:tr>
      <w:tr w:rsidR="00DC6B56" w:rsidRPr="00EB240E" w:rsidTr="00951D2F">
        <w:tblPrEx>
          <w:tblW w:w="0" w:type="auto"/>
          <w:tblPrExChange w:id="301" w:author="Author">
            <w:tblPrEx>
              <w:tblW w:w="0" w:type="auto"/>
            </w:tblPrEx>
          </w:tblPrExChange>
        </w:tblPrEx>
        <w:trPr>
          <w:trHeight w:val="1341"/>
          <w:trPrChange w:id="302" w:author="Author">
            <w:trPr>
              <w:trHeight w:val="1515"/>
            </w:trPr>
          </w:trPrChange>
        </w:trPr>
        <w:tc>
          <w:tcPr>
            <w:tcW w:w="1872" w:type="dxa"/>
            <w:tcPrChange w:id="303" w:author="Author">
              <w:tcPr>
                <w:tcW w:w="1739" w:type="dxa"/>
              </w:tcPr>
            </w:tcPrChange>
          </w:tcPr>
          <w:p w:rsidR="00DC6B56" w:rsidRPr="001635A8" w:rsidRDefault="002F0892" w:rsidP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ins w:id="304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ins>
            <w:del w:id="305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</w:del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tcPrChange w:id="306" w:author="Author">
              <w:tcPr>
                <w:tcW w:w="2834" w:type="dxa"/>
                <w:noWrap/>
              </w:tcPr>
            </w:tcPrChange>
          </w:tcPr>
          <w:p w:rsidR="00DC6B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0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S.23.02 - </w:t>
              </w:r>
            </w:ins>
            <w:r w:rsidR="00DC6B56" w:rsidRPr="00EB240E">
              <w:rPr>
                <w:rFonts w:ascii="Times New Roman" w:hAnsi="Times New Roman" w:cs="Times New Roman"/>
                <w:sz w:val="20"/>
                <w:szCs w:val="20"/>
              </w:rPr>
              <w:t>Detailed information by tiers on own funds</w:t>
            </w:r>
          </w:p>
        </w:tc>
        <w:tc>
          <w:tcPr>
            <w:tcW w:w="4536" w:type="dxa"/>
            <w:tcPrChange w:id="308" w:author="Author">
              <w:tcPr>
                <w:tcW w:w="4669" w:type="dxa"/>
              </w:tcPr>
            </w:tcPrChange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DC6B56" w:rsidRPr="00EB240E" w:rsidTr="00FF4F5E">
        <w:trPr>
          <w:trHeight w:val="1266"/>
        </w:trPr>
        <w:tc>
          <w:tcPr>
            <w:tcW w:w="1872" w:type="dxa"/>
          </w:tcPr>
          <w:p w:rsidR="00DC6B56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del w:id="309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</w:del>
            <w:ins w:id="310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43</w:t>
              </w:r>
            </w:ins>
            <w:del w:id="311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DC6B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1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S.23.03 - </w:t>
              </w:r>
            </w:ins>
            <w:r w:rsidR="00DC6B56" w:rsidRPr="00EB240E">
              <w:rPr>
                <w:rFonts w:ascii="Times New Roman" w:hAnsi="Times New Roman" w:cs="Times New Roman"/>
                <w:sz w:val="20"/>
                <w:szCs w:val="20"/>
              </w:rPr>
              <w:t>Annual movements on own funds</w:t>
            </w:r>
          </w:p>
        </w:tc>
        <w:tc>
          <w:tcPr>
            <w:tcW w:w="4536" w:type="dxa"/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DC6B56" w:rsidRPr="00EB240E" w:rsidTr="00FF4F5E">
        <w:trPr>
          <w:trHeight w:val="1270"/>
        </w:trPr>
        <w:tc>
          <w:tcPr>
            <w:tcW w:w="1872" w:type="dxa"/>
          </w:tcPr>
          <w:p w:rsidR="00DC6B56" w:rsidRPr="001635A8" w:rsidRDefault="002F0892" w:rsidP="00B05B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313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44</w:t>
              </w:r>
            </w:ins>
            <w:del w:id="314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="00DC6B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DC6B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1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S.23.04 - </w:t>
              </w:r>
            </w:ins>
            <w:r w:rsidR="00DC6B56" w:rsidRPr="00EB240E">
              <w:rPr>
                <w:rFonts w:ascii="Times New Roman" w:hAnsi="Times New Roman" w:cs="Times New Roman"/>
                <w:sz w:val="20"/>
                <w:szCs w:val="20"/>
              </w:rPr>
              <w:t>List of items on own funds</w:t>
            </w:r>
          </w:p>
        </w:tc>
        <w:tc>
          <w:tcPr>
            <w:tcW w:w="4536" w:type="dxa"/>
          </w:tcPr>
          <w:p w:rsidR="00DC6B56" w:rsidRPr="00EB240E" w:rsidRDefault="00DC6B56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C6B56" w:rsidRPr="00EB240E" w:rsidRDefault="00DC6B56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E21832" w:rsidRPr="00EB240E" w:rsidTr="00FF4F5E">
        <w:trPr>
          <w:trHeight w:val="1515"/>
        </w:trPr>
        <w:tc>
          <w:tcPr>
            <w:tcW w:w="1872" w:type="dxa"/>
          </w:tcPr>
          <w:p w:rsidR="00E21832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ins w:id="316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ins>
            <w:del w:id="317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="00E2183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E21832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1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S.24.01 - </w:t>
              </w:r>
            </w:ins>
            <w:r w:rsidR="00E21832" w:rsidRPr="00EB240E">
              <w:rPr>
                <w:rFonts w:ascii="Times New Roman" w:hAnsi="Times New Roman" w:cs="Times New Roman"/>
                <w:sz w:val="20"/>
                <w:szCs w:val="20"/>
              </w:rPr>
              <w:t>Participations held</w:t>
            </w:r>
          </w:p>
        </w:tc>
        <w:tc>
          <w:tcPr>
            <w:tcW w:w="4536" w:type="dxa"/>
          </w:tcPr>
          <w:p w:rsidR="00E21832" w:rsidRPr="00EB240E" w:rsidRDefault="00E2183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E21832" w:rsidRPr="00EB240E" w:rsidRDefault="00E21832" w:rsidP="00E21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57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participations held </w:t>
            </w:r>
          </w:p>
          <w:p w:rsidR="00E21832" w:rsidRPr="00EB240E" w:rsidRDefault="00CF19F1" w:rsidP="00E21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83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(in this case s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600656" w:rsidRPr="00EB240E" w:rsidTr="00FF4F5E">
        <w:trPr>
          <w:trHeight w:val="1720"/>
        </w:trPr>
        <w:tc>
          <w:tcPr>
            <w:tcW w:w="1872" w:type="dxa"/>
          </w:tcPr>
          <w:p w:rsidR="00600656" w:rsidRPr="001635A8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ins w:id="319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320" w:author="Author"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00656" w:rsidRPr="001635A8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6006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2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S.25.01 - </w:t>
              </w:r>
            </w:ins>
            <w:r w:rsidR="00600656"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Only SF</w:t>
            </w:r>
          </w:p>
        </w:tc>
        <w:tc>
          <w:tcPr>
            <w:tcW w:w="4536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03619" w:rsidRPr="00095251" w:rsidRDefault="004D51A9">
            <w:pPr>
              <w:rPr>
                <w:ins w:id="322" w:author="Author"/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Reported </w:t>
            </w:r>
            <w:ins w:id="323" w:author="Author">
              <w:r w:rsidR="00F03619">
                <w:rPr>
                  <w:rFonts w:ascii="Times New Roman" w:hAnsi="Times New Roman" w:cs="Times New Roman"/>
                  <w:sz w:val="20"/>
                  <w:szCs w:val="20"/>
                </w:rPr>
                <w:t xml:space="preserve">as standard </w:t>
              </w:r>
              <w:del w:id="324" w:author="Author">
                <w:r w:rsidR="00F03619" w:rsidRPr="00095251" w:rsidDel="007A3B9F">
                  <w:rPr>
                    <w:rFonts w:ascii="Times New Roman" w:hAnsi="Times New Roman" w:cs="Times New Roman"/>
                    <w:sz w:val="20"/>
                    <w:szCs w:val="20"/>
                  </w:rPr>
                  <w:delText>formuka</w:delText>
                </w:r>
              </w:del>
              <w:r w:rsidR="007A3B9F" w:rsidRPr="00095251">
                <w:rPr>
                  <w:rFonts w:ascii="Times New Roman" w:hAnsi="Times New Roman" w:cs="Times New Roman"/>
                  <w:sz w:val="20"/>
                  <w:szCs w:val="20"/>
                </w:rPr>
                <w:t>formula</w:t>
              </w:r>
              <w:r w:rsidR="00F03619" w:rsidRPr="00095251">
                <w:rPr>
                  <w:rFonts w:ascii="Times New Roman" w:hAnsi="Times New Roman" w:cs="Times New Roman"/>
                  <w:sz w:val="20"/>
                  <w:szCs w:val="20"/>
                </w:rPr>
                <w:t xml:space="preserve"> is used</w:t>
              </w:r>
            </w:ins>
          </w:p>
          <w:p w:rsidR="00600656" w:rsidRPr="00EB240E" w:rsidRDefault="00F03619" w:rsidP="000952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25" w:author="Author"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t xml:space="preserve">2 </w:t>
              </w:r>
              <w:r w:rsidR="00095251" w:rsidRPr="00951D2F">
                <w:rPr>
                  <w:rFonts w:ascii="Times New Roman" w:hAnsi="Times New Roman" w:cs="Times New Roman"/>
                  <w:sz w:val="20"/>
                  <w:szCs w:val="20"/>
                  <w:rPrChange w:id="326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rPrChange>
                </w:rPr>
                <w:t xml:space="preserve">- </w:t>
              </w:r>
              <w:r w:rsidR="00095251">
                <w:rPr>
                  <w:rFonts w:ascii="Times New Roman" w:hAnsi="Times New Roman" w:cs="Times New Roman"/>
                  <w:sz w:val="20"/>
                  <w:szCs w:val="20"/>
                </w:rPr>
                <w:t>R</w:t>
              </w:r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t>eported due to article 112 request</w:t>
              </w:r>
            </w:ins>
            <w:r w:rsidR="00600656" w:rsidRPr="000952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 w:rsidRPr="000952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D51A9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="004D51A9" w:rsidRPr="00095251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="00600656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51A9"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="00600656" w:rsidRPr="00095251">
              <w:rPr>
                <w:rFonts w:ascii="Times New Roman" w:hAnsi="Times New Roman" w:cs="Times New Roman"/>
                <w:sz w:val="20"/>
                <w:szCs w:val="20"/>
              </w:rPr>
              <w:t>internal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model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600656" w:rsidRPr="00EB240E" w:rsidTr="00FF4F5E">
        <w:trPr>
          <w:trHeight w:val="1702"/>
        </w:trPr>
        <w:tc>
          <w:tcPr>
            <w:tcW w:w="1872" w:type="dxa"/>
          </w:tcPr>
          <w:p w:rsidR="00600656" w:rsidRPr="001635A8" w:rsidRDefault="00600656" w:rsidP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ins w:id="327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328" w:author="Author"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00656" w:rsidRPr="001635A8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6006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2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S.25.02 - </w:t>
              </w:r>
            </w:ins>
            <w:r w:rsidR="00600656"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SF and PIM</w:t>
            </w:r>
          </w:p>
        </w:tc>
        <w:tc>
          <w:tcPr>
            <w:tcW w:w="4536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E4D76" w:rsidRDefault="004D51A9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D76" w:rsidRPr="004A7CFA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E4D76" w:rsidRPr="004A7CFA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full internal model</w:t>
            </w:r>
          </w:p>
          <w:p w:rsidR="004D51A9" w:rsidRPr="00EB240E" w:rsidRDefault="002E4D76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>as use of 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00656" w:rsidRPr="00EB240E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D51A9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600656" w:rsidRPr="00EB240E" w:rsidTr="00FF4F5E">
        <w:trPr>
          <w:trHeight w:val="1670"/>
        </w:trPr>
        <w:tc>
          <w:tcPr>
            <w:tcW w:w="1872" w:type="dxa"/>
          </w:tcPr>
          <w:p w:rsidR="00600656" w:rsidRPr="001635A8" w:rsidRDefault="002F0892" w:rsidP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330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48</w:t>
              </w:r>
            </w:ins>
            <w:del w:id="331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50</w:delText>
              </w:r>
            </w:del>
            <w:r w:rsidR="00600656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00656" w:rsidRPr="001635A8" w:rsidRDefault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A11</w:t>
            </w: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600656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3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S.25.03 - </w:t>
              </w:r>
            </w:ins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IM</w:t>
            </w:r>
          </w:p>
        </w:tc>
        <w:tc>
          <w:tcPr>
            <w:tcW w:w="4536" w:type="dxa"/>
          </w:tcPr>
          <w:p w:rsidR="00E7065F" w:rsidRPr="00EB240E" w:rsidRDefault="00E7065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600656" w:rsidRPr="00EB240E" w:rsidRDefault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2E4D76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2E4D76" w:rsidRPr="007C64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of s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E4D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656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2C253B" w:rsidRPr="00EB240E" w:rsidTr="00FF4F5E">
        <w:trPr>
          <w:trHeight w:val="2133"/>
        </w:trPr>
        <w:tc>
          <w:tcPr>
            <w:tcW w:w="1872" w:type="dxa"/>
          </w:tcPr>
          <w:p w:rsidR="002C253B" w:rsidRPr="001635A8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333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50</w:t>
              </w:r>
            </w:ins>
            <w:del w:id="334" w:author="Author">
              <w:r w:rsidRPr="001635A8" w:rsidDel="00B05B5B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C253B" w:rsidRPr="001635A8" w:rsidRDefault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(A12)</w:t>
            </w:r>
          </w:p>
        </w:tc>
        <w:tc>
          <w:tcPr>
            <w:tcW w:w="2834" w:type="dxa"/>
            <w:noWrap/>
          </w:tcPr>
          <w:p w:rsidR="002C253B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3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S.26.01 - </w:t>
              </w:r>
            </w:ins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Market risk</w:t>
            </w:r>
          </w:p>
        </w:tc>
        <w:tc>
          <w:tcPr>
            <w:tcW w:w="4536" w:type="dxa"/>
          </w:tcPr>
          <w:p w:rsidR="002C253B" w:rsidRPr="00866276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A41C3B" w:rsidRDefault="00330A0E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1 - </w:t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>Reported</w:t>
            </w:r>
            <w:r w:rsidR="002C253B" w:rsidRPr="00A41C3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del w:id="336" w:author="Author">
              <w:r w:rsidRPr="00A41C3B" w:rsidDel="004F7860">
                <w:rPr>
                  <w:rFonts w:ascii="Times New Roman" w:hAnsi="Times New Roman" w:cs="Times New Roman"/>
                  <w:sz w:val="20"/>
                  <w:szCs w:val="20"/>
                </w:rPr>
                <w:delText>-</w:delText>
              </w:r>
            </w:del>
            <w:ins w:id="337" w:author="Author">
              <w:r w:rsidR="004F7860" w:rsidRPr="00A41C3B">
                <w:rPr>
                  <w:rFonts w:ascii="Times New Roman" w:hAnsi="Times New Roman" w:cs="Times New Roman"/>
                  <w:sz w:val="20"/>
                  <w:szCs w:val="20"/>
                </w:rPr>
                <w:t>–</w:t>
              </w:r>
            </w:ins>
            <w:r w:rsidRPr="00A4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ins w:id="338" w:author="Author">
              <w:r w:rsidR="004F7860" w:rsidRPr="00A41C3B">
                <w:rPr>
                  <w:rFonts w:ascii="Times New Roman" w:hAnsi="Times New Roman" w:cs="Times New Roman"/>
                  <w:sz w:val="20"/>
                  <w:szCs w:val="20"/>
                </w:rPr>
                <w:t xml:space="preserve">Not reported as </w:t>
              </w:r>
            </w:ins>
            <w:del w:id="339" w:author="Author">
              <w:r w:rsidRPr="00A41C3B" w:rsidDel="004F7860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ins w:id="340" w:author="Author">
              <w:r w:rsidR="004F7860" w:rsidRPr="00A41C3B">
                <w:rPr>
                  <w:rFonts w:ascii="Times New Roman" w:hAnsi="Times New Roman" w:cs="Times New Roman"/>
                  <w:sz w:val="20"/>
                  <w:szCs w:val="20"/>
                </w:rPr>
                <w:t>r</w:t>
              </w:r>
            </w:ins>
            <w:r w:rsidRPr="00A41C3B"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</w:p>
          <w:p w:rsidR="00330A0E" w:rsidRDefault="002E4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 as use of full internal model</w:t>
            </w:r>
          </w:p>
          <w:p w:rsidR="002C253B" w:rsidRPr="00866276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4D76"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3CCE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3CCE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reported at RFF/MAP level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2C253B" w:rsidRPr="00EB240E" w:rsidTr="00FF4F5E">
        <w:trPr>
          <w:trHeight w:val="2250"/>
        </w:trPr>
        <w:tc>
          <w:tcPr>
            <w:tcW w:w="1872" w:type="dxa"/>
          </w:tcPr>
          <w:p w:rsidR="002C253B" w:rsidRPr="001635A8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ins w:id="341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del w:id="342" w:author="Author"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C253B" w:rsidRPr="001635A8" w:rsidRDefault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A13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2C253B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4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S.26.02 - </w:t>
              </w:r>
            </w:ins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Counterparty default risk</w:t>
            </w:r>
          </w:p>
        </w:tc>
        <w:tc>
          <w:tcPr>
            <w:tcW w:w="4536" w:type="dxa"/>
          </w:tcPr>
          <w:p w:rsidR="00BA5BC0" w:rsidRPr="00866276" w:rsidRDefault="00BA5BC0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41C3B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ins w:id="344" w:author="Author">
              <w:r w:rsidR="00A41C3B" w:rsidRPr="00951D2F">
                <w:rPr>
                  <w:rFonts w:ascii="Times New Roman" w:hAnsi="Times New Roman" w:cs="Times New Roman"/>
                  <w:sz w:val="20"/>
                  <w:szCs w:val="20"/>
                  <w:rPrChange w:id="345" w:author="Author"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rPrChange>
                </w:rPr>
                <w:t>Not reported as r</w:t>
              </w:r>
            </w:ins>
            <w:del w:id="346" w:author="Author">
              <w:r w:rsidRPr="00A41C3B" w:rsidDel="00A41C3B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 w:rsidRPr="00A41C3B">
              <w:rPr>
                <w:rFonts w:ascii="Times New Roman" w:hAnsi="Times New Roman" w:cs="Times New Roman"/>
                <w:sz w:val="20"/>
                <w:szCs w:val="20"/>
              </w:rPr>
              <w:t>isk 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253B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2C253B" w:rsidRPr="00EB240E" w:rsidTr="00FF4F5E">
        <w:trPr>
          <w:trHeight w:val="2117"/>
        </w:trPr>
        <w:tc>
          <w:tcPr>
            <w:tcW w:w="1872" w:type="dxa"/>
          </w:tcPr>
          <w:p w:rsidR="002C253B" w:rsidRPr="001635A8" w:rsidRDefault="002C253B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ins w:id="347" w:author="Author">
              <w:r w:rsidR="00B05B5B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ins>
            <w:del w:id="348" w:author="Author"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C253B" w:rsidRPr="001635A8" w:rsidRDefault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A14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2C253B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4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S.26.03 - </w:t>
              </w:r>
            </w:ins>
            <w:r w:rsidR="002C253B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Life underwriting risk</w:t>
            </w:r>
          </w:p>
        </w:tc>
        <w:tc>
          <w:tcPr>
            <w:tcW w:w="4536" w:type="dxa"/>
          </w:tcPr>
          <w:p w:rsidR="00BA5BC0" w:rsidRPr="00866276" w:rsidRDefault="00BA5BC0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330A0E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ins w:id="350" w:author="Author">
              <w:r w:rsidR="00A41C3B" w:rsidRPr="0043322B">
                <w:rPr>
                  <w:rFonts w:ascii="Times New Roman" w:hAnsi="Times New Roman" w:cs="Times New Roman"/>
                  <w:sz w:val="20"/>
                  <w:szCs w:val="20"/>
                </w:rPr>
                <w:t>Not reported as r</w:t>
              </w:r>
            </w:ins>
            <w:del w:id="351" w:author="Author">
              <w:r w:rsidDel="00A41C3B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2C253B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FF4F5E">
        <w:trPr>
          <w:trHeight w:val="2118"/>
        </w:trPr>
        <w:tc>
          <w:tcPr>
            <w:tcW w:w="1872" w:type="dxa"/>
          </w:tcPr>
          <w:p w:rsidR="00BA5BC0" w:rsidRPr="001635A8" w:rsidRDefault="00A314F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ins w:id="352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  <w:del w:id="353" w:author="Author"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</w:del>
            <w:r w:rsidR="00BA5BC0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A5BC0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A15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BA5BC0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5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S.26.04 - </w:t>
              </w:r>
            </w:ins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Health underwriting risk</w:t>
            </w:r>
          </w:p>
        </w:tc>
        <w:tc>
          <w:tcPr>
            <w:tcW w:w="4536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330A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ins w:id="355" w:author="Author">
              <w:r w:rsidR="00A41C3B" w:rsidRPr="0043322B">
                <w:rPr>
                  <w:rFonts w:ascii="Times New Roman" w:hAnsi="Times New Roman" w:cs="Times New Roman"/>
                  <w:sz w:val="20"/>
                  <w:szCs w:val="20"/>
                </w:rPr>
                <w:t>Not reported as r</w:t>
              </w:r>
            </w:ins>
            <w:del w:id="356" w:author="Author">
              <w:r w:rsidDel="00A41C3B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</w:p>
          <w:p w:rsidR="00330A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 w:rsidR="00330A0E"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5BC0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FF4F5E">
        <w:trPr>
          <w:trHeight w:val="2119"/>
        </w:trPr>
        <w:tc>
          <w:tcPr>
            <w:tcW w:w="1872" w:type="dxa"/>
          </w:tcPr>
          <w:p w:rsidR="00BA5BC0" w:rsidRPr="001635A8" w:rsidRDefault="00A314F2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ins w:id="357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</w:ins>
            <w:del w:id="358" w:author="Author"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r w:rsidR="00BA5BC0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A5BC0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A16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BA5BC0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5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S.26.05 - </w:t>
              </w:r>
            </w:ins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underwriting risk</w:t>
            </w:r>
          </w:p>
        </w:tc>
        <w:tc>
          <w:tcPr>
            <w:tcW w:w="4536" w:type="dxa"/>
          </w:tcPr>
          <w:p w:rsidR="00A314F2" w:rsidRPr="00EB240E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ins w:id="360" w:author="Author">
              <w:r w:rsidR="00A41C3B" w:rsidRPr="0043322B">
                <w:rPr>
                  <w:rFonts w:ascii="Times New Roman" w:hAnsi="Times New Roman" w:cs="Times New Roman"/>
                  <w:sz w:val="20"/>
                  <w:szCs w:val="20"/>
                </w:rPr>
                <w:t>Not reported as r</w:t>
              </w:r>
            </w:ins>
            <w:del w:id="361" w:author="Author">
              <w:r w:rsidDel="00A41C3B">
                <w:rPr>
                  <w:rFonts w:ascii="Times New Roman" w:hAnsi="Times New Roman" w:cs="Times New Roman"/>
                  <w:sz w:val="20"/>
                  <w:szCs w:val="20"/>
                </w:rPr>
                <w:delText>R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</w:p>
          <w:p w:rsidR="00460B44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r w:rsidR="00460B44">
              <w:rPr>
                <w:rFonts w:ascii="Times New Roman" w:hAnsi="Times New Roman" w:cs="Times New Roman"/>
                <w:sz w:val="20"/>
                <w:szCs w:val="20"/>
              </w:rPr>
              <w:t>use of full internal model</w:t>
            </w:r>
          </w:p>
          <w:p w:rsidR="00BA5BC0" w:rsidRPr="00EB240E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A5BC0" w:rsidRPr="00EB240E" w:rsidTr="00FF4F5E">
        <w:trPr>
          <w:trHeight w:val="1966"/>
        </w:trPr>
        <w:tc>
          <w:tcPr>
            <w:tcW w:w="1872" w:type="dxa"/>
          </w:tcPr>
          <w:p w:rsidR="00BA5BC0" w:rsidRPr="001635A8" w:rsidRDefault="00BA5BC0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ins w:id="362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ins>
            <w:del w:id="363" w:author="Author"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A5BC0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A17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BA5BC0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6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S.26.06 - </w:t>
              </w:r>
            </w:ins>
            <w:r w:rsidR="00BA5BC0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Operational risk</w:t>
            </w:r>
          </w:p>
        </w:tc>
        <w:tc>
          <w:tcPr>
            <w:tcW w:w="4536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036E79" w:rsidRPr="00866276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036E79" w:rsidRPr="00866276" w:rsidDel="00CF1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5BC0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BB2F7F" w:rsidRPr="00EB240E" w:rsidTr="00FF4F5E">
        <w:trPr>
          <w:trHeight w:val="2122"/>
        </w:trPr>
        <w:tc>
          <w:tcPr>
            <w:tcW w:w="1872" w:type="dxa"/>
          </w:tcPr>
          <w:p w:rsidR="00BB2F7F" w:rsidRPr="001635A8" w:rsidRDefault="00BB2F7F" w:rsidP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ins w:id="365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366" w:author="Author">
              <w:r w:rsidR="002F0892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BB2F7F" w:rsidRPr="001635A8" w:rsidRDefault="00BB2F7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BB2F7F" w:rsidRPr="00BB2F7F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6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S.26.07 - </w:t>
              </w:r>
            </w:ins>
            <w:r w:rsidR="00BB2F7F" w:rsidRPr="00BB2F7F">
              <w:rPr>
                <w:rFonts w:ascii="Times New Roman" w:hAnsi="Times New Roman" w:cs="Times New Roman"/>
                <w:sz w:val="20"/>
                <w:szCs w:val="20"/>
              </w:rPr>
              <w:t>Solvency Capital Requirement - Simplifi</w:t>
            </w:r>
            <w:r w:rsidR="0055345F">
              <w:rPr>
                <w:rFonts w:ascii="Times New Roman" w:hAnsi="Times New Roman" w:cs="Times New Roman"/>
                <w:sz w:val="20"/>
                <w:szCs w:val="20"/>
              </w:rPr>
              <w:t>cations</w:t>
            </w:r>
          </w:p>
        </w:tc>
        <w:tc>
          <w:tcPr>
            <w:tcW w:w="4536" w:type="dxa"/>
          </w:tcPr>
          <w:p w:rsidR="00BB2F7F" w:rsidRPr="00866276" w:rsidRDefault="00BB2F7F" w:rsidP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2F0892" w:rsidRPr="00866276" w:rsidRDefault="00BB2F7F" w:rsidP="002A0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t>2 – Not reported as no simplified calculations used</w:t>
            </w:r>
          </w:p>
          <w:p w:rsidR="00036E79" w:rsidRPr="00866276" w:rsidRDefault="00036E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 w:rsidR="00460B44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2F7F" w:rsidRPr="00866276" w:rsidRDefault="00BB2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0 - Not reported other reason (in this case special justification is needed)</w:t>
            </w:r>
          </w:p>
        </w:tc>
      </w:tr>
      <w:tr w:rsidR="00A314F2" w:rsidRPr="00866276" w:rsidTr="00FF4F5E">
        <w:trPr>
          <w:trHeight w:val="2109"/>
        </w:trPr>
        <w:tc>
          <w:tcPr>
            <w:tcW w:w="1872" w:type="dxa"/>
          </w:tcPr>
          <w:p w:rsidR="00A314F2" w:rsidRPr="001635A8" w:rsidRDefault="002F089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ins w:id="368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369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314F2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(A18)</w:t>
            </w:r>
          </w:p>
        </w:tc>
        <w:tc>
          <w:tcPr>
            <w:tcW w:w="2834" w:type="dxa"/>
            <w:noWrap/>
          </w:tcPr>
          <w:p w:rsidR="00A314F2" w:rsidRPr="00EB240E" w:rsidRDefault="00FE6E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7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S.27.01 - </w:t>
              </w:r>
            </w:ins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Catastrophe risk</w:t>
            </w:r>
          </w:p>
        </w:tc>
        <w:tc>
          <w:tcPr>
            <w:tcW w:w="4536" w:type="dxa"/>
          </w:tcPr>
          <w:p w:rsidR="00A314F2" w:rsidRPr="00866276" w:rsidRDefault="00A314F2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036E79" w:rsidRPr="00866276" w:rsidRDefault="0046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  <w:r w:rsidR="002F089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036E79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036E79"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314F2" w:rsidRPr="00866276" w:rsidRDefault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A314F2" w:rsidRPr="00866276" w:rsidTr="00FF4F5E">
        <w:trPr>
          <w:trHeight w:val="1515"/>
        </w:trPr>
        <w:tc>
          <w:tcPr>
            <w:tcW w:w="1872" w:type="dxa"/>
            <w:hideMark/>
          </w:tcPr>
          <w:p w:rsidR="00A314F2" w:rsidRPr="001635A8" w:rsidRDefault="002F0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ins w:id="371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</w:ins>
            <w:del w:id="372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</w:del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314F2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(A19)</w:t>
            </w:r>
          </w:p>
        </w:tc>
        <w:tc>
          <w:tcPr>
            <w:tcW w:w="2834" w:type="dxa"/>
            <w:noWrap/>
            <w:hideMark/>
          </w:tcPr>
          <w:p w:rsidR="00A314F2" w:rsidRPr="00020961" w:rsidRDefault="00FE6E2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ins w:id="373" w:author="Author">
              <w:r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S.28.01 - </w:t>
              </w:r>
            </w:ins>
            <w:r w:rsidR="00A314F2"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Minimum Capital </w:t>
            </w:r>
            <w:proofErr w:type="spellStart"/>
            <w:r w:rsidR="00A314F2"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Requirement</w:t>
            </w:r>
            <w:proofErr w:type="spellEnd"/>
            <w:r w:rsidR="009A337D" w:rsidRPr="00020961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– </w:t>
            </w:r>
            <w:proofErr w:type="spellStart"/>
            <w:ins w:id="374" w:author="Author"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Only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life or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only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non-life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insurance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or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reinsurance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activity</w:t>
              </w:r>
            </w:ins>
            <w:proofErr w:type="spellEnd"/>
            <w:del w:id="375" w:author="Author">
              <w:r w:rsidR="009A337D" w:rsidRPr="00020961" w:rsidDel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delText>Non composite</w:delText>
              </w:r>
            </w:del>
          </w:p>
        </w:tc>
        <w:tc>
          <w:tcPr>
            <w:tcW w:w="4536" w:type="dxa"/>
            <w:hideMark/>
          </w:tcPr>
          <w:p w:rsidR="00A314F2" w:rsidRPr="00866276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314F2" w:rsidRPr="00866276" w:rsidRDefault="00A314F2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1- Reported </w:t>
            </w:r>
          </w:p>
          <w:p w:rsidR="00A314F2" w:rsidRPr="00866276" w:rsidRDefault="00D95713" w:rsidP="00FA0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ins w:id="376" w:author="Author">
              <w:r w:rsidR="0089232F">
                <w:rPr>
                  <w:rFonts w:ascii="Times New Roman" w:hAnsi="Times New Roman" w:cs="Times New Roman"/>
                  <w:sz w:val="20"/>
                  <w:szCs w:val="20"/>
                </w:rPr>
                <w:t>b</w:t>
              </w:r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</w:rPr>
                <w:t>oth life and non-life insurance or reinsurance activity</w:t>
              </w:r>
              <w:r w:rsidR="0089232F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del w:id="377" w:author="Author">
              <w:r w:rsidR="00A314F2" w:rsidRPr="00866276" w:rsidDel="0089232F">
                <w:rPr>
                  <w:rFonts w:ascii="Times New Roman" w:hAnsi="Times New Roman" w:cs="Times New Roman"/>
                  <w:sz w:val="20"/>
                  <w:szCs w:val="20"/>
                </w:rPr>
                <w:delText>composite undertaking</w:delText>
              </w:r>
            </w:del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314F2" w:rsidRPr="00866276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A314F2" w:rsidRPr="00EB240E" w:rsidTr="00FF4F5E">
        <w:trPr>
          <w:trHeight w:val="1545"/>
        </w:trPr>
        <w:tc>
          <w:tcPr>
            <w:tcW w:w="1872" w:type="dxa"/>
            <w:hideMark/>
          </w:tcPr>
          <w:p w:rsidR="00A314F2" w:rsidRPr="001635A8" w:rsidRDefault="004B25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378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59</w:t>
              </w:r>
            </w:ins>
            <w:del w:id="379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60</w:delText>
              </w:r>
            </w:del>
            <w:r w:rsidR="00A314F2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A314F2" w:rsidRPr="001635A8" w:rsidRDefault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(A20)</w:t>
            </w:r>
          </w:p>
        </w:tc>
        <w:tc>
          <w:tcPr>
            <w:tcW w:w="2834" w:type="dxa"/>
            <w:noWrap/>
            <w:hideMark/>
          </w:tcPr>
          <w:p w:rsidR="00A314F2" w:rsidRPr="00EB240E" w:rsidRDefault="00FE6E28" w:rsidP="00FA09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8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S.28.02 - </w:t>
              </w:r>
            </w:ins>
            <w:r w:rsidR="00A314F2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Minimum Capital Requirement - </w:t>
            </w:r>
            <w:ins w:id="381" w:author="Author"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</w:rPr>
                <w:t>Both life and non-life insurance activity</w:t>
              </w:r>
            </w:ins>
            <w:del w:id="382" w:author="Author">
              <w:r w:rsidR="00A314F2" w:rsidRPr="00EB240E" w:rsidDel="0089232F">
                <w:rPr>
                  <w:rFonts w:ascii="Times New Roman" w:hAnsi="Times New Roman" w:cs="Times New Roman"/>
                  <w:sz w:val="20"/>
                  <w:szCs w:val="20"/>
                </w:rPr>
                <w:delText>Composite</w:delText>
              </w:r>
            </w:del>
          </w:p>
        </w:tc>
        <w:tc>
          <w:tcPr>
            <w:tcW w:w="4536" w:type="dxa"/>
            <w:hideMark/>
          </w:tcPr>
          <w:p w:rsidR="00A314F2" w:rsidRPr="00EB240E" w:rsidRDefault="00A314F2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314F2" w:rsidRPr="00EB240E" w:rsidRDefault="00A314F2" w:rsidP="00892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B25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ins w:id="383" w:author="Author">
              <w:r w:rsidR="0089232F">
                <w:rPr>
                  <w:rFonts w:ascii="Times New Roman" w:hAnsi="Times New Roman" w:cs="Times New Roman"/>
                  <w:sz w:val="20"/>
                  <w:szCs w:val="20"/>
                </w:rPr>
                <w:t>o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nly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life or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only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non-life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insurance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or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reinsurance</w:t>
              </w:r>
              <w:proofErr w:type="spellEnd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</w:t>
              </w:r>
              <w:proofErr w:type="spellStart"/>
              <w:r w:rsidR="0089232F" w:rsidRPr="0089232F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>activity</w:t>
              </w:r>
              <w:proofErr w:type="spellEnd"/>
              <w:r w:rsidR="00FA0938">
                <w:rPr>
                  <w:rFonts w:ascii="Times New Roman" w:hAnsi="Times New Roman" w:cs="Times New Roman"/>
                  <w:sz w:val="20"/>
                  <w:szCs w:val="20"/>
                  <w:lang w:val="fr-FR"/>
                </w:rPr>
                <w:t xml:space="preserve"> </w:t>
              </w:r>
              <w:r w:rsidR="00FA0938">
                <w:rPr>
                  <w:rFonts w:ascii="Times New Roman" w:hAnsi="Times New Roman" w:cs="Times New Roman"/>
                  <w:sz w:val="20"/>
                  <w:szCs w:val="20"/>
                </w:rPr>
                <w:t>or only reinsurance activity</w:t>
              </w:r>
            </w:ins>
            <w:del w:id="384" w:author="Author">
              <w:r w:rsidRPr="00EB240E" w:rsidDel="0089232F">
                <w:rPr>
                  <w:rFonts w:ascii="Times New Roman" w:hAnsi="Times New Roman" w:cs="Times New Roman"/>
                  <w:sz w:val="20"/>
                  <w:szCs w:val="20"/>
                </w:rPr>
                <w:delText>non-composite undertaking</w:delText>
              </w:r>
            </w:del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309"/>
        </w:trPr>
        <w:tc>
          <w:tcPr>
            <w:tcW w:w="1872" w:type="dxa"/>
          </w:tcPr>
          <w:p w:rsidR="00595775" w:rsidRPr="001635A8" w:rsidRDefault="004B2500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ins w:id="385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  <w:del w:id="386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8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S.29.01 -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271"/>
        </w:trPr>
        <w:tc>
          <w:tcPr>
            <w:tcW w:w="1872" w:type="dxa"/>
          </w:tcPr>
          <w:p w:rsidR="00595775" w:rsidRPr="001635A8" w:rsidRDefault="004B2500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ins w:id="388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del w:id="389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9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S.29.02 -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  - explained by investments and financial liabilities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261"/>
        </w:trPr>
        <w:tc>
          <w:tcPr>
            <w:tcW w:w="1872" w:type="dxa"/>
          </w:tcPr>
          <w:p w:rsidR="00595775" w:rsidRPr="001635A8" w:rsidRDefault="004B2500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ins w:id="391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ins>
            <w:del w:id="392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</w:del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9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S.29.03 -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Excess of Assets over Liabilities  - explained by technical provisions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EB240E" w:rsidRDefault="00595775" w:rsidP="00CF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4B2500" w:rsidRPr="00EB240E" w:rsidTr="00FF4F5E">
        <w:trPr>
          <w:trHeight w:val="1265"/>
        </w:trPr>
        <w:tc>
          <w:tcPr>
            <w:tcW w:w="1872" w:type="dxa"/>
          </w:tcPr>
          <w:p w:rsidR="004B2500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ins w:id="394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  <w:del w:id="395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B2500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9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S.29.04 - </w:t>
              </w:r>
            </w:ins>
            <w:r w:rsidR="00614E25" w:rsidRPr="00614E25">
              <w:rPr>
                <w:rFonts w:ascii="Times New Roman" w:hAnsi="Times New Roman" w:cs="Times New Roman"/>
                <w:sz w:val="20"/>
                <w:szCs w:val="20"/>
              </w:rPr>
              <w:t>Detailed analysis per period - Technical flows versus Technical provisions</w:t>
            </w:r>
          </w:p>
        </w:tc>
        <w:tc>
          <w:tcPr>
            <w:tcW w:w="4536" w:type="dxa"/>
          </w:tcPr>
          <w:p w:rsidR="00614E25" w:rsidRPr="00EB240E" w:rsidRDefault="00614E25" w:rsidP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B2500" w:rsidRPr="00EB240E" w:rsidRDefault="00614E25" w:rsidP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B2500" w:rsidRPr="001635A8">
              <w:rPr>
                <w:rFonts w:ascii="Times New Roman" w:hAnsi="Times New Roman" w:cs="Times New Roman"/>
                <w:sz w:val="20"/>
                <w:szCs w:val="20"/>
              </w:rPr>
              <w:t>R06</w:t>
            </w:r>
            <w:ins w:id="397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</w:ins>
            <w:del w:id="398" w:author="Author">
              <w:r w:rsidR="004B2500"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39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S.30.01 -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Facultative covers for non-life and life business basic data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EB240E" w:rsidRDefault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facultative covers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ins w:id="400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ins>
            <w:del w:id="401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0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S.30.02 -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Facultative covers for non-life and life business shares data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EB240E" w:rsidRDefault="00614E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facultative covers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F19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ins w:id="403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404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0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S.30.03 -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Outgoing Reinsurance Program basic data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614E2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ins w:id="406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407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0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S.30.04 -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Outgoing Reinsurance Program shares data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515"/>
        </w:trPr>
        <w:tc>
          <w:tcPr>
            <w:tcW w:w="1872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ins w:id="409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</w:ins>
            <w:del w:id="410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</w:del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1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S.31.01 -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Share of reinsurers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2 – Not reported as no reinsurance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595775" w:rsidRPr="00EB240E" w:rsidTr="00FF4F5E">
        <w:trPr>
          <w:trHeight w:val="1762"/>
        </w:trPr>
        <w:tc>
          <w:tcPr>
            <w:tcW w:w="1872" w:type="dxa"/>
          </w:tcPr>
          <w:p w:rsidR="00595775" w:rsidRPr="001635A8" w:rsidRDefault="00614E2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412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69</w:t>
              </w:r>
            </w:ins>
            <w:del w:id="413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70</w:delText>
              </w:r>
            </w:del>
            <w:r w:rsidR="00595775"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95775" w:rsidRPr="001635A8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595775" w:rsidRPr="00EB240E" w:rsidRDefault="00FE6E28" w:rsidP="00931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1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S.31.02 - </w:t>
              </w:r>
            </w:ins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Special Purpose </w:t>
            </w:r>
            <w:del w:id="415" w:author="Author">
              <w:r w:rsidR="00595775" w:rsidRPr="00020961" w:rsidDel="00931BC7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Insurance </w:delText>
              </w:r>
            </w:del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>Vehicles</w:t>
            </w:r>
          </w:p>
        </w:tc>
        <w:tc>
          <w:tcPr>
            <w:tcW w:w="4536" w:type="dxa"/>
          </w:tcPr>
          <w:p w:rsidR="00595775" w:rsidRPr="00EB240E" w:rsidRDefault="00595775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595775" w:rsidRPr="00020961" w:rsidRDefault="0059577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5775" w:rsidRPr="00020961" w:rsidRDefault="00614E25" w:rsidP="0002096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Special Purpose Insurance Vehicles  </w:t>
            </w:r>
          </w:p>
          <w:p w:rsidR="00595775" w:rsidRPr="00EB240E" w:rsidRDefault="00CF19F1" w:rsidP="006848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775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FF4F5E">
        <w:trPr>
          <w:trHeight w:val="2680"/>
        </w:trPr>
        <w:tc>
          <w:tcPr>
            <w:tcW w:w="1872" w:type="dxa"/>
          </w:tcPr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ins w:id="416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</w:ins>
            <w:del w:id="417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F0112" w:rsidRPr="007D48A3" w:rsidRDefault="00FE6E28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1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S.36.01 - </w:t>
              </w:r>
            </w:ins>
            <w:r w:rsidR="00FF0112" w:rsidRPr="00FF0112">
              <w:rPr>
                <w:rFonts w:ascii="Times New Roman" w:hAnsi="Times New Roman" w:cs="Times New Roman"/>
                <w:sz w:val="20"/>
                <w:szCs w:val="20"/>
              </w:rPr>
              <w:t>IGT - Equity-type transactions, debt and asset transfer</w:t>
            </w:r>
          </w:p>
        </w:tc>
        <w:tc>
          <w:tcPr>
            <w:tcW w:w="4536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0112">
              <w:rPr>
                <w:rFonts w:ascii="Times New Roman" w:hAnsi="Times New Roman" w:cs="Times New Roman"/>
                <w:sz w:val="20"/>
                <w:szCs w:val="20"/>
              </w:rPr>
              <w:t>Equity-type transactions, debt and asset transfer</w:t>
            </w:r>
          </w:p>
          <w:p w:rsidR="003E0378" w:rsidRPr="00BA022D" w:rsidRDefault="003E0378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  <w:ins w:id="419" w:author="Author">
              <w:r w:rsidR="0089232F">
                <w:rPr>
                  <w:rFonts w:ascii="Times New Roman" w:hAnsi="Times New Roman" w:cs="Times New Roman"/>
                  <w:sz w:val="20"/>
                  <w:szCs w:val="20"/>
                </w:rPr>
                <w:t xml:space="preserve"> Directive</w:t>
              </w:r>
            </w:ins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FF4F5E">
        <w:trPr>
          <w:trHeight w:val="2407"/>
        </w:trPr>
        <w:tc>
          <w:tcPr>
            <w:tcW w:w="1872" w:type="dxa"/>
          </w:tcPr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ins w:id="420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ins>
            <w:del w:id="421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F0112" w:rsidRPr="007D48A3" w:rsidRDefault="00FE6E28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2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S.36.02 - </w:t>
              </w:r>
            </w:ins>
            <w:r w:rsidR="00FF0112" w:rsidRPr="00FF0112">
              <w:rPr>
                <w:rFonts w:ascii="Times New Roman" w:hAnsi="Times New Roman" w:cs="Times New Roman"/>
                <w:sz w:val="20"/>
                <w:szCs w:val="20"/>
              </w:rPr>
              <w:t>IGT - Derivatives</w:t>
            </w:r>
          </w:p>
        </w:tc>
        <w:tc>
          <w:tcPr>
            <w:tcW w:w="4536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 on Derivatives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  <w:ins w:id="423" w:author="Author">
              <w:r w:rsidR="0089232F">
                <w:rPr>
                  <w:rFonts w:ascii="Times New Roman" w:hAnsi="Times New Roman" w:cs="Times New Roman"/>
                  <w:sz w:val="20"/>
                  <w:szCs w:val="20"/>
                </w:rPr>
                <w:t xml:space="preserve"> Directive</w:t>
              </w:r>
            </w:ins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0112" w:rsidRPr="007D48A3" w:rsidTr="00FF4F5E">
        <w:trPr>
          <w:trHeight w:val="1515"/>
        </w:trPr>
        <w:tc>
          <w:tcPr>
            <w:tcW w:w="1872" w:type="dxa"/>
          </w:tcPr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ins w:id="424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6</w:t>
              </w:r>
            </w:ins>
            <w:del w:id="425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7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F0112" w:rsidRDefault="00FE6E28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2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S.36.03 - </w:t>
              </w:r>
            </w:ins>
            <w:r w:rsidR="00FF0112" w:rsidRPr="00FF0112">
              <w:rPr>
                <w:rFonts w:ascii="Times New Roman" w:hAnsi="Times New Roman" w:cs="Times New Roman"/>
                <w:sz w:val="20"/>
                <w:szCs w:val="20"/>
              </w:rPr>
              <w:t>IGT - Internal reinsurance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F0112" w:rsidRPr="00FF0112" w:rsidRDefault="00FF0112" w:rsidP="00020961">
            <w:pPr>
              <w:ind w:firstLine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IGT on Internal reinsurance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  <w:ins w:id="427" w:author="Author">
              <w:r w:rsidR="0089232F">
                <w:rPr>
                  <w:rFonts w:ascii="Times New Roman" w:hAnsi="Times New Roman" w:cs="Times New Roman"/>
                  <w:sz w:val="20"/>
                  <w:szCs w:val="20"/>
                </w:rPr>
                <w:t xml:space="preserve"> Directive</w:t>
              </w:r>
            </w:ins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  <w:p w:rsidR="00B837D9" w:rsidRPr="007D48A3" w:rsidRDefault="00B837D9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112" w:rsidRPr="007D48A3" w:rsidTr="00FF4F5E">
        <w:trPr>
          <w:trHeight w:val="2684"/>
        </w:trPr>
        <w:tc>
          <w:tcPr>
            <w:tcW w:w="1872" w:type="dxa"/>
          </w:tcPr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ins w:id="428" w:author="Author">
              <w:r w:rsidR="00BC6107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429" w:author="Author">
              <w:r w:rsidRPr="001635A8" w:rsidDel="00BC6107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F0112" w:rsidRPr="001635A8" w:rsidRDefault="00FF0112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F0112" w:rsidRPr="007D48A3" w:rsidRDefault="00FE6E28" w:rsidP="00444C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43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S.36.04 - </w:t>
              </w:r>
            </w:ins>
            <w:r w:rsidR="00FF0112" w:rsidRPr="00FF0112">
              <w:rPr>
                <w:rFonts w:ascii="Times New Roman" w:hAnsi="Times New Roman" w:cs="Times New Roman"/>
                <w:sz w:val="20"/>
                <w:szCs w:val="20"/>
              </w:rPr>
              <w:t>IGT - Cost Sharing, contingent liabilities, off BS and other items</w:t>
            </w:r>
          </w:p>
        </w:tc>
        <w:tc>
          <w:tcPr>
            <w:tcW w:w="4536" w:type="dxa"/>
          </w:tcPr>
          <w:p w:rsidR="00FF0112" w:rsidRPr="00EB240E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F0112" w:rsidRPr="00BA022D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FF0112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="003E0378" w:rsidRPr="00FF0112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 w:rsidR="003E0378">
              <w:rPr>
                <w:rFonts w:ascii="Times New Roman" w:hAnsi="Times New Roman" w:cs="Times New Roman"/>
                <w:sz w:val="20"/>
                <w:szCs w:val="20"/>
              </w:rPr>
              <w:t>on C</w:t>
            </w:r>
            <w:r w:rsidR="003E0378" w:rsidRPr="00FF0112">
              <w:rPr>
                <w:rFonts w:ascii="Times New Roman" w:hAnsi="Times New Roman" w:cs="Times New Roman"/>
                <w:sz w:val="20"/>
                <w:szCs w:val="20"/>
              </w:rPr>
              <w:t>ost Sharing, contingent liabilities, off BS and other items</w:t>
            </w:r>
          </w:p>
          <w:p w:rsidR="003E0378" w:rsidRPr="00BA022D" w:rsidRDefault="003E0378" w:rsidP="003E0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36E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as no </w:t>
            </w:r>
            <w:r w:rsidRPr="003E0378">
              <w:rPr>
                <w:rFonts w:ascii="Times New Roman" w:hAnsi="Times New Roman" w:cs="Times New Roman"/>
                <w:sz w:val="20"/>
                <w:szCs w:val="20"/>
              </w:rPr>
              <w:t>parent undertaking is a mixed-activity insurance holding company where they are not part of a group as defined under article 213 (2) (a), (b) and (c) of Solvency II</w:t>
            </w:r>
            <w:ins w:id="431" w:author="Author">
              <w:r w:rsidR="0089232F">
                <w:rPr>
                  <w:rFonts w:ascii="Times New Roman" w:hAnsi="Times New Roman" w:cs="Times New Roman"/>
                  <w:sz w:val="20"/>
                  <w:szCs w:val="20"/>
                </w:rPr>
                <w:t xml:space="preserve"> Directive</w:t>
              </w:r>
            </w:ins>
          </w:p>
          <w:p w:rsidR="00FF0112" w:rsidRPr="007D48A3" w:rsidRDefault="00FF0112" w:rsidP="00FF01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F4F5E" w:rsidRPr="00EB240E" w:rsidTr="00FF4F5E">
        <w:trPr>
          <w:trHeight w:val="1260"/>
          <w:ins w:id="432" w:author="Author"/>
        </w:trPr>
        <w:tc>
          <w:tcPr>
            <w:tcW w:w="1872" w:type="dxa"/>
            <w:hideMark/>
          </w:tcPr>
          <w:p w:rsidR="00FF4F5E" w:rsidRPr="001635A8" w:rsidRDefault="00FF4F5E" w:rsidP="00FE6E28">
            <w:pPr>
              <w:spacing w:after="200" w:line="276" w:lineRule="auto"/>
              <w:rPr>
                <w:ins w:id="433" w:author="Author"/>
                <w:rFonts w:ascii="Times New Roman" w:hAnsi="Times New Roman" w:cs="Times New Roman"/>
                <w:sz w:val="20"/>
                <w:szCs w:val="20"/>
              </w:rPr>
            </w:pPr>
            <w:ins w:id="434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C0010/R0</w:t>
              </w:r>
              <w:r w:rsidR="00E2229F">
                <w:rPr>
                  <w:rFonts w:ascii="Times New Roman" w:hAnsi="Times New Roman" w:cs="Times New Roman"/>
                  <w:sz w:val="20"/>
                  <w:szCs w:val="20"/>
                </w:rPr>
                <w:t>790</w:t>
              </w:r>
            </w:ins>
          </w:p>
          <w:p w:rsidR="00FF4F5E" w:rsidRPr="001635A8" w:rsidRDefault="00FF4F5E" w:rsidP="00FE6E28">
            <w:pPr>
              <w:rPr>
                <w:ins w:id="435" w:author="Author"/>
                <w:rFonts w:ascii="Times New Roman" w:hAnsi="Times New Roman" w:cs="Times New Roman"/>
                <w:sz w:val="20"/>
                <w:szCs w:val="20"/>
              </w:rPr>
            </w:pPr>
            <w:ins w:id="436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(A2)</w:t>
              </w:r>
            </w:ins>
          </w:p>
        </w:tc>
        <w:tc>
          <w:tcPr>
            <w:tcW w:w="2834" w:type="dxa"/>
            <w:noWrap/>
            <w:hideMark/>
          </w:tcPr>
          <w:p w:rsidR="00FF4F5E" w:rsidRPr="00EB240E" w:rsidRDefault="00FE6E28" w:rsidP="00FE6E28">
            <w:pPr>
              <w:rPr>
                <w:ins w:id="437" w:author="Author"/>
                <w:rFonts w:ascii="Times New Roman" w:hAnsi="Times New Roman" w:cs="Times New Roman"/>
                <w:sz w:val="20"/>
                <w:szCs w:val="20"/>
              </w:rPr>
            </w:pPr>
            <w:ins w:id="43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SR.02.01 - </w:t>
              </w:r>
              <w:r w:rsidR="00FF4F5E" w:rsidRPr="00EB240E">
                <w:rPr>
                  <w:rFonts w:ascii="Times New Roman" w:hAnsi="Times New Roman" w:cs="Times New Roman"/>
                  <w:sz w:val="20"/>
                  <w:szCs w:val="20"/>
                </w:rPr>
                <w:t>Balance Sheet</w:t>
              </w:r>
            </w:ins>
          </w:p>
        </w:tc>
        <w:tc>
          <w:tcPr>
            <w:tcW w:w="4536" w:type="dxa"/>
            <w:hideMark/>
          </w:tcPr>
          <w:p w:rsidR="00FF4F5E" w:rsidRPr="00020961" w:rsidRDefault="00FF4F5E" w:rsidP="00FE6E28">
            <w:pPr>
              <w:spacing w:line="276" w:lineRule="auto"/>
              <w:rPr>
                <w:ins w:id="439" w:author="Author"/>
                <w:rFonts w:ascii="Times New Roman" w:hAnsi="Times New Roman" w:cs="Times New Roman"/>
                <w:sz w:val="20"/>
                <w:szCs w:val="20"/>
              </w:rPr>
            </w:pPr>
            <w:ins w:id="440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br/>
                <w:t xml:space="preserve">1 - </w:t>
              </w:r>
              <w:r w:rsidRPr="00452293">
                <w:rPr>
                  <w:rFonts w:ascii="Times New Roman" w:hAnsi="Times New Roman" w:cs="Times New Roman"/>
                  <w:sz w:val="20"/>
                  <w:szCs w:val="20"/>
                </w:rPr>
                <w:t xml:space="preserve">Reported </w:t>
              </w:r>
              <w:r w:rsidRPr="00452293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– 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>Not reported as no RFF/MAP</w:t>
              </w:r>
            </w:ins>
          </w:p>
          <w:p w:rsidR="00FF4F5E" w:rsidRPr="00020961" w:rsidRDefault="00FF4F5E" w:rsidP="00FE6E28">
            <w:pPr>
              <w:rPr>
                <w:ins w:id="441" w:author="Author"/>
                <w:rFonts w:ascii="Times New Roman" w:hAnsi="Times New Roman" w:cs="Times New Roman"/>
                <w:sz w:val="20"/>
                <w:szCs w:val="20"/>
              </w:rPr>
            </w:pPr>
            <w:ins w:id="442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– 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>N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ot reported as refers to MAP fund</w:t>
              </w:r>
            </w:ins>
          </w:p>
          <w:p w:rsidR="00FF4F5E" w:rsidRPr="00EB240E" w:rsidRDefault="00FF4F5E" w:rsidP="00FE6E28">
            <w:pPr>
              <w:rPr>
                <w:ins w:id="443" w:author="Author"/>
                <w:rFonts w:ascii="Times New Roman" w:hAnsi="Times New Roman" w:cs="Times New Roman"/>
                <w:sz w:val="20"/>
                <w:szCs w:val="20"/>
              </w:rPr>
            </w:pPr>
            <w:ins w:id="444" w:author="Author">
              <w:r w:rsidRPr="00452293">
                <w:rPr>
                  <w:rFonts w:ascii="Times New Roman" w:hAnsi="Times New Roman" w:cs="Times New Roman"/>
                  <w:sz w:val="20"/>
                  <w:szCs w:val="20"/>
                </w:rPr>
                <w:t xml:space="preserve">0 -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Not reported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other reason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(in this case special justification is needed)</w:t>
              </w:r>
            </w:ins>
          </w:p>
          <w:p w:rsidR="00FF4F5E" w:rsidRPr="00EB240E" w:rsidRDefault="00FF4F5E" w:rsidP="00FE6E28">
            <w:pPr>
              <w:rPr>
                <w:ins w:id="445" w:author="Author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F5E" w:rsidRPr="00EB240E" w:rsidTr="00FF4F5E">
        <w:trPr>
          <w:trHeight w:val="1550"/>
          <w:ins w:id="446" w:author="Author"/>
        </w:trPr>
        <w:tc>
          <w:tcPr>
            <w:tcW w:w="1872" w:type="dxa"/>
          </w:tcPr>
          <w:p w:rsidR="00FF4F5E" w:rsidRPr="001635A8" w:rsidRDefault="00E2229F" w:rsidP="00FE6E28">
            <w:pPr>
              <w:rPr>
                <w:ins w:id="447" w:author="Author"/>
                <w:rFonts w:ascii="Times New Roman" w:hAnsi="Times New Roman" w:cs="Times New Roman"/>
                <w:sz w:val="20"/>
                <w:szCs w:val="20"/>
              </w:rPr>
            </w:pPr>
            <w:ins w:id="44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C0010/R0800</w:t>
              </w:r>
            </w:ins>
          </w:p>
          <w:p w:rsidR="00FF4F5E" w:rsidRPr="001635A8" w:rsidRDefault="00FF4F5E" w:rsidP="00FE6E28">
            <w:pPr>
              <w:rPr>
                <w:ins w:id="449" w:author="Author"/>
                <w:rFonts w:ascii="Times New Roman" w:hAnsi="Times New Roman" w:cs="Times New Roman"/>
                <w:sz w:val="20"/>
                <w:szCs w:val="20"/>
              </w:rPr>
            </w:pPr>
            <w:ins w:id="450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(A6)</w:t>
              </w:r>
            </w:ins>
          </w:p>
        </w:tc>
        <w:tc>
          <w:tcPr>
            <w:tcW w:w="2834" w:type="dxa"/>
            <w:noWrap/>
          </w:tcPr>
          <w:p w:rsidR="00FF4F5E" w:rsidRPr="00EB240E" w:rsidRDefault="00FE6E28" w:rsidP="00FE6E28">
            <w:pPr>
              <w:rPr>
                <w:ins w:id="451" w:author="Author"/>
                <w:rFonts w:ascii="Times New Roman" w:hAnsi="Times New Roman" w:cs="Times New Roman"/>
                <w:sz w:val="20"/>
                <w:szCs w:val="20"/>
              </w:rPr>
            </w:pPr>
            <w:ins w:id="45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SR.12.01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  <w:r w:rsidR="00FF4F5E" w:rsidRPr="00EB240E">
                <w:rPr>
                  <w:rFonts w:ascii="Times New Roman" w:hAnsi="Times New Roman" w:cs="Times New Roman"/>
                  <w:sz w:val="20"/>
                  <w:szCs w:val="20"/>
                </w:rPr>
                <w:t>Life and Health SLT Technical Provisions</w:t>
              </w:r>
            </w:ins>
          </w:p>
        </w:tc>
        <w:tc>
          <w:tcPr>
            <w:tcW w:w="4536" w:type="dxa"/>
          </w:tcPr>
          <w:p w:rsidR="00FF4F5E" w:rsidRPr="00EB240E" w:rsidRDefault="00FF4F5E" w:rsidP="00FE6E28">
            <w:pPr>
              <w:rPr>
                <w:ins w:id="453" w:author="Author"/>
                <w:rFonts w:ascii="Times New Roman" w:hAnsi="Times New Roman" w:cs="Times New Roman"/>
                <w:sz w:val="20"/>
                <w:szCs w:val="20"/>
              </w:rPr>
            </w:pPr>
            <w:ins w:id="454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FF4F5E" w:rsidRPr="00EB240E" w:rsidRDefault="00FF4F5E">
            <w:pPr>
              <w:spacing w:line="276" w:lineRule="auto"/>
              <w:rPr>
                <w:ins w:id="455" w:author="Author"/>
                <w:rFonts w:ascii="Times New Roman" w:hAnsi="Times New Roman" w:cs="Times New Roman"/>
                <w:sz w:val="20"/>
                <w:szCs w:val="20"/>
              </w:rPr>
              <w:pPrChange w:id="456" w:author="Author">
                <w:pPr/>
              </w:pPrChange>
            </w:pPr>
            <w:ins w:id="457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1 - Reported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>Not reported as no RFF/MAP</w:t>
              </w:r>
              <w:r w:rsidR="00B227CF"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 xml:space="preserve">or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no life and health SLT business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FF4F5E" w:rsidRPr="00EB240E" w:rsidTr="00FF4F5E">
        <w:trPr>
          <w:trHeight w:val="1550"/>
          <w:ins w:id="458" w:author="Author"/>
        </w:trPr>
        <w:tc>
          <w:tcPr>
            <w:tcW w:w="1872" w:type="dxa"/>
            <w:hideMark/>
          </w:tcPr>
          <w:p w:rsidR="00FF4F5E" w:rsidRPr="001635A8" w:rsidRDefault="00E2229F" w:rsidP="00FE6E28">
            <w:pPr>
              <w:rPr>
                <w:ins w:id="459" w:author="Author"/>
                <w:rFonts w:ascii="Times New Roman" w:hAnsi="Times New Roman" w:cs="Times New Roman"/>
                <w:sz w:val="20"/>
                <w:szCs w:val="20"/>
              </w:rPr>
            </w:pPr>
            <w:ins w:id="46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C0010/R0810</w:t>
              </w:r>
            </w:ins>
          </w:p>
          <w:p w:rsidR="00FF4F5E" w:rsidRPr="001635A8" w:rsidRDefault="00FF4F5E" w:rsidP="00FE6E28">
            <w:pPr>
              <w:rPr>
                <w:ins w:id="461" w:author="Author"/>
                <w:rFonts w:ascii="Times New Roman" w:hAnsi="Times New Roman" w:cs="Times New Roman"/>
                <w:sz w:val="20"/>
                <w:szCs w:val="20"/>
              </w:rPr>
            </w:pPr>
            <w:ins w:id="462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(A7)</w:t>
              </w:r>
            </w:ins>
          </w:p>
        </w:tc>
        <w:tc>
          <w:tcPr>
            <w:tcW w:w="2834" w:type="dxa"/>
            <w:noWrap/>
            <w:hideMark/>
          </w:tcPr>
          <w:p w:rsidR="00FF4F5E" w:rsidRPr="00EB240E" w:rsidRDefault="00B227CF" w:rsidP="00FE6E28">
            <w:pPr>
              <w:rPr>
                <w:ins w:id="463" w:author="Author"/>
                <w:rFonts w:ascii="Times New Roman" w:hAnsi="Times New Roman" w:cs="Times New Roman"/>
                <w:sz w:val="20"/>
                <w:szCs w:val="20"/>
              </w:rPr>
            </w:pPr>
            <w:ins w:id="46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SR.17.01 - </w:t>
              </w:r>
              <w:r w:rsidR="00FF4F5E" w:rsidRPr="00EB240E">
                <w:rPr>
                  <w:rFonts w:ascii="Times New Roman" w:hAnsi="Times New Roman" w:cs="Times New Roman"/>
                  <w:sz w:val="20"/>
                  <w:szCs w:val="20"/>
                </w:rPr>
                <w:t>Non-Life Technical Provisions</w:t>
              </w:r>
            </w:ins>
          </w:p>
        </w:tc>
        <w:tc>
          <w:tcPr>
            <w:tcW w:w="4536" w:type="dxa"/>
            <w:hideMark/>
          </w:tcPr>
          <w:p w:rsidR="00FF4F5E" w:rsidRPr="00EB240E" w:rsidRDefault="00FF4F5E" w:rsidP="00FE6E28">
            <w:pPr>
              <w:rPr>
                <w:ins w:id="465" w:author="Author"/>
                <w:rFonts w:ascii="Times New Roman" w:hAnsi="Times New Roman" w:cs="Times New Roman"/>
                <w:sz w:val="20"/>
                <w:szCs w:val="20"/>
              </w:rPr>
            </w:pPr>
            <w:ins w:id="466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FF4F5E" w:rsidRPr="00EB240E" w:rsidRDefault="00FF4F5E">
            <w:pPr>
              <w:spacing w:line="276" w:lineRule="auto"/>
              <w:rPr>
                <w:ins w:id="467" w:author="Author"/>
                <w:rFonts w:ascii="Times New Roman" w:hAnsi="Times New Roman" w:cs="Times New Roman"/>
                <w:sz w:val="20"/>
                <w:szCs w:val="20"/>
              </w:rPr>
              <w:pPrChange w:id="468" w:author="Author">
                <w:pPr/>
              </w:pPrChange>
            </w:pPr>
            <w:ins w:id="469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as 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>no RFF/MAP</w:t>
              </w:r>
              <w:r w:rsidR="00B227CF"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>or</w:t>
              </w:r>
              <w:r w:rsidR="00B227CF"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no non-life business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FF4F5E" w:rsidRPr="00EB240E" w:rsidTr="00FF4F5E">
        <w:trPr>
          <w:trHeight w:val="1455"/>
          <w:ins w:id="470" w:author="Author"/>
        </w:trPr>
        <w:tc>
          <w:tcPr>
            <w:tcW w:w="1872" w:type="dxa"/>
          </w:tcPr>
          <w:p w:rsidR="00FF4F5E" w:rsidRPr="00020961" w:rsidRDefault="00FF4F5E" w:rsidP="00E2229F">
            <w:pPr>
              <w:spacing w:after="200" w:line="276" w:lineRule="auto"/>
              <w:rPr>
                <w:ins w:id="471" w:author="Author"/>
                <w:rFonts w:ascii="Times New Roman" w:hAnsi="Times New Roman" w:cs="Times New Roman"/>
                <w:sz w:val="20"/>
                <w:szCs w:val="20"/>
              </w:rPr>
            </w:pPr>
            <w:ins w:id="472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C0010/R0</w:t>
              </w:r>
              <w:r w:rsidR="00E2229F">
                <w:rPr>
                  <w:rFonts w:ascii="Times New Roman" w:hAnsi="Times New Roman" w:cs="Times New Roman"/>
                  <w:sz w:val="20"/>
                  <w:szCs w:val="20"/>
                </w:rPr>
                <w:t>820</w:t>
              </w:r>
            </w:ins>
          </w:p>
        </w:tc>
        <w:tc>
          <w:tcPr>
            <w:tcW w:w="2834" w:type="dxa"/>
            <w:noWrap/>
          </w:tcPr>
          <w:p w:rsidR="00FF4F5E" w:rsidRPr="00020961" w:rsidRDefault="00B227CF" w:rsidP="00B227CF">
            <w:pPr>
              <w:spacing w:after="200" w:line="276" w:lineRule="auto"/>
              <w:rPr>
                <w:ins w:id="473" w:author="Author"/>
                <w:rFonts w:ascii="Times New Roman" w:hAnsi="Times New Roman" w:cs="Times New Roman"/>
                <w:sz w:val="20"/>
                <w:szCs w:val="20"/>
              </w:rPr>
            </w:pPr>
            <w:ins w:id="47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SR.22.02 - </w:t>
              </w:r>
              <w:r w:rsidR="00FF4F5E" w:rsidRPr="00E375D3">
                <w:rPr>
                  <w:rFonts w:ascii="Times New Roman" w:hAnsi="Times New Roman" w:cs="Times New Roman"/>
                  <w:sz w:val="20"/>
                  <w:szCs w:val="20"/>
                </w:rPr>
                <w:t>Projection of future cash flows (Best Estimate - Matching portfolios)</w:t>
              </w:r>
            </w:ins>
          </w:p>
        </w:tc>
        <w:tc>
          <w:tcPr>
            <w:tcW w:w="4536" w:type="dxa"/>
          </w:tcPr>
          <w:p w:rsidR="00FF4F5E" w:rsidRDefault="00FF4F5E" w:rsidP="00FE6E28">
            <w:pPr>
              <w:spacing w:line="276" w:lineRule="auto"/>
              <w:rPr>
                <w:ins w:id="475" w:author="Author"/>
                <w:rFonts w:ascii="Times New Roman" w:hAnsi="Times New Roman" w:cs="Times New Roman"/>
                <w:sz w:val="20"/>
                <w:szCs w:val="20"/>
              </w:rPr>
            </w:pPr>
            <w:ins w:id="476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FF4F5E" w:rsidRDefault="00FF4F5E" w:rsidP="00FE6E28">
            <w:pPr>
              <w:spacing w:line="276" w:lineRule="auto"/>
              <w:rPr>
                <w:ins w:id="477" w:author="Author"/>
                <w:rFonts w:ascii="Times New Roman" w:hAnsi="Times New Roman" w:cs="Times New Roman"/>
                <w:sz w:val="20"/>
                <w:szCs w:val="20"/>
              </w:rPr>
            </w:pPr>
            <w:ins w:id="478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  <w:t>2 - Not reported as no M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atching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A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djustment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is applied</w:t>
              </w:r>
            </w:ins>
          </w:p>
          <w:p w:rsidR="00FF4F5E" w:rsidRPr="00020961" w:rsidRDefault="00FF4F5E" w:rsidP="00B227CF">
            <w:pPr>
              <w:spacing w:after="200" w:line="276" w:lineRule="auto"/>
              <w:rPr>
                <w:ins w:id="479" w:author="Author"/>
                <w:rFonts w:ascii="Times New Roman" w:hAnsi="Times New Roman" w:cs="Times New Roman"/>
                <w:sz w:val="20"/>
                <w:szCs w:val="20"/>
              </w:rPr>
            </w:pPr>
            <w:ins w:id="480" w:author="Author">
              <w:r w:rsidRPr="003159E6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3159E6">
                <w:rPr>
                  <w:rFonts w:ascii="Times New Roman" w:hAnsi="Times New Roman" w:cs="Times New Roman"/>
                  <w:sz w:val="20"/>
                  <w:szCs w:val="20"/>
                </w:rPr>
                <w:t xml:space="preserve"> –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>N</w:t>
              </w:r>
              <w:r w:rsidRPr="003159E6">
                <w:rPr>
                  <w:rFonts w:ascii="Times New Roman" w:hAnsi="Times New Roman" w:cs="Times New Roman"/>
                  <w:sz w:val="20"/>
                  <w:szCs w:val="20"/>
                </w:rPr>
                <w:t xml:space="preserve">ot reported as refers to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RFF or remaining part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  <w:t>0 - Not reported other reason (in this case special justification is needed)</w:t>
              </w:r>
            </w:ins>
          </w:p>
        </w:tc>
      </w:tr>
      <w:tr w:rsidR="00FF4F5E" w:rsidRPr="00EB240E" w:rsidTr="00FF4F5E">
        <w:trPr>
          <w:trHeight w:val="1546"/>
          <w:ins w:id="481" w:author="Author"/>
        </w:trPr>
        <w:tc>
          <w:tcPr>
            <w:tcW w:w="1872" w:type="dxa"/>
          </w:tcPr>
          <w:p w:rsidR="00FF4F5E" w:rsidRPr="00020961" w:rsidRDefault="00FF4F5E" w:rsidP="00FE6E28">
            <w:pPr>
              <w:spacing w:after="200" w:line="276" w:lineRule="auto"/>
              <w:rPr>
                <w:ins w:id="482" w:author="Author"/>
                <w:rFonts w:ascii="Times New Roman" w:hAnsi="Times New Roman" w:cs="Times New Roman"/>
                <w:sz w:val="20"/>
                <w:szCs w:val="20"/>
              </w:rPr>
            </w:pPr>
            <w:ins w:id="483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C0010/R0</w:t>
              </w:r>
              <w:r w:rsidR="00E2229F">
                <w:rPr>
                  <w:rFonts w:ascii="Times New Roman" w:hAnsi="Times New Roman" w:cs="Times New Roman"/>
                  <w:sz w:val="20"/>
                  <w:szCs w:val="20"/>
                </w:rPr>
                <w:t>830</w:t>
              </w:r>
            </w:ins>
          </w:p>
        </w:tc>
        <w:tc>
          <w:tcPr>
            <w:tcW w:w="2834" w:type="dxa"/>
            <w:noWrap/>
          </w:tcPr>
          <w:p w:rsidR="00FF4F5E" w:rsidRPr="00020961" w:rsidRDefault="00B227CF" w:rsidP="00FE6E28">
            <w:pPr>
              <w:spacing w:after="200" w:line="276" w:lineRule="auto"/>
              <w:rPr>
                <w:ins w:id="484" w:author="Author"/>
                <w:rFonts w:ascii="Times New Roman" w:hAnsi="Times New Roman" w:cs="Times New Roman"/>
                <w:sz w:val="20"/>
                <w:szCs w:val="20"/>
              </w:rPr>
            </w:pPr>
            <w:ins w:id="48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SR.22.03 - </w:t>
              </w:r>
              <w:r w:rsidR="00FF4F5E" w:rsidRPr="00866276">
                <w:rPr>
                  <w:rFonts w:ascii="Times New Roman" w:hAnsi="Times New Roman" w:cs="Times New Roman"/>
                  <w:sz w:val="20"/>
                  <w:szCs w:val="20"/>
                </w:rPr>
                <w:t>Information on the matching adjustment calculation</w:t>
              </w:r>
            </w:ins>
          </w:p>
        </w:tc>
        <w:tc>
          <w:tcPr>
            <w:tcW w:w="4536" w:type="dxa"/>
          </w:tcPr>
          <w:p w:rsidR="00FF4F5E" w:rsidRPr="00020961" w:rsidRDefault="00FF4F5E" w:rsidP="00FE6E28">
            <w:pPr>
              <w:spacing w:line="276" w:lineRule="auto"/>
              <w:rPr>
                <w:ins w:id="486" w:author="Author"/>
                <w:rFonts w:ascii="Times New Roman" w:hAnsi="Times New Roman" w:cs="Times New Roman"/>
                <w:sz w:val="20"/>
                <w:szCs w:val="20"/>
              </w:rPr>
            </w:pPr>
            <w:ins w:id="487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FF4F5E" w:rsidRDefault="00FF4F5E" w:rsidP="00FE6E28">
            <w:pPr>
              <w:spacing w:line="276" w:lineRule="auto"/>
              <w:rPr>
                <w:ins w:id="488" w:author="Author"/>
                <w:rFonts w:ascii="Times New Roman" w:hAnsi="Times New Roman" w:cs="Times New Roman"/>
                <w:sz w:val="20"/>
                <w:szCs w:val="20"/>
              </w:rPr>
            </w:pPr>
            <w:ins w:id="489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  <w:t>2 - Not reported as no MA is applied</w:t>
              </w:r>
            </w:ins>
          </w:p>
          <w:p w:rsidR="00FF4F5E" w:rsidRPr="00020961" w:rsidRDefault="00FF4F5E" w:rsidP="00B227CF">
            <w:pPr>
              <w:spacing w:after="200" w:line="276" w:lineRule="auto"/>
              <w:rPr>
                <w:ins w:id="490" w:author="Author"/>
                <w:rFonts w:ascii="Times New Roman" w:hAnsi="Times New Roman" w:cs="Times New Roman"/>
                <w:sz w:val="20"/>
                <w:szCs w:val="20"/>
              </w:rPr>
            </w:pPr>
            <w:ins w:id="491" w:author="Author">
              <w:r w:rsidRPr="003159E6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  <w:r w:rsidRPr="003159E6">
                <w:rPr>
                  <w:rFonts w:ascii="Times New Roman" w:hAnsi="Times New Roman" w:cs="Times New Roman"/>
                  <w:sz w:val="20"/>
                  <w:szCs w:val="20"/>
                </w:rPr>
                <w:t xml:space="preserve"> –</w:t>
              </w:r>
              <w:r w:rsidR="00B227CF">
                <w:rPr>
                  <w:rFonts w:ascii="Times New Roman" w:hAnsi="Times New Roman" w:cs="Times New Roman"/>
                  <w:sz w:val="20"/>
                  <w:szCs w:val="20"/>
                </w:rPr>
                <w:t>N</w:t>
              </w:r>
              <w:r w:rsidRPr="003159E6">
                <w:rPr>
                  <w:rFonts w:ascii="Times New Roman" w:hAnsi="Times New Roman" w:cs="Times New Roman"/>
                  <w:sz w:val="20"/>
                  <w:szCs w:val="20"/>
                </w:rPr>
                <w:t xml:space="preserve">ot reported as refers to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RFF or remaining part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  <w:t>0 -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1720"/>
          <w:ins w:id="492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493" w:author="Author"/>
                <w:rFonts w:ascii="Times New Roman" w:hAnsi="Times New Roman" w:cs="Times New Roman"/>
                <w:sz w:val="20"/>
                <w:szCs w:val="20"/>
              </w:rPr>
            </w:pPr>
            <w:ins w:id="49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C0010/R0840</w:t>
              </w:r>
            </w:ins>
          </w:p>
          <w:p w:rsidR="00B227CF" w:rsidRPr="001635A8" w:rsidRDefault="00B227CF" w:rsidP="00CF5902">
            <w:pPr>
              <w:rPr>
                <w:ins w:id="495" w:author="Author"/>
                <w:rFonts w:ascii="Times New Roman" w:hAnsi="Times New Roman" w:cs="Times New Roman"/>
                <w:sz w:val="20"/>
                <w:szCs w:val="20"/>
              </w:rPr>
            </w:pPr>
            <w:ins w:id="496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A9</w:t>
              </w:r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497" w:author="Author"/>
                <w:rFonts w:ascii="Times New Roman" w:hAnsi="Times New Roman" w:cs="Times New Roman"/>
                <w:sz w:val="20"/>
                <w:szCs w:val="20"/>
              </w:rPr>
            </w:pPr>
            <w:ins w:id="49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SR.25.01 -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Only SF</w:t>
              </w:r>
            </w:ins>
          </w:p>
        </w:tc>
        <w:tc>
          <w:tcPr>
            <w:tcW w:w="4536" w:type="dxa"/>
          </w:tcPr>
          <w:p w:rsidR="00B227CF" w:rsidRPr="00EB240E" w:rsidRDefault="00B227CF" w:rsidP="00CF5902">
            <w:pPr>
              <w:rPr>
                <w:ins w:id="499" w:author="Author"/>
                <w:rFonts w:ascii="Times New Roman" w:hAnsi="Times New Roman" w:cs="Times New Roman"/>
                <w:sz w:val="20"/>
                <w:szCs w:val="20"/>
              </w:rPr>
            </w:pPr>
            <w:ins w:id="500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Pr="00095251" w:rsidRDefault="00B227CF" w:rsidP="00CF5902">
            <w:pPr>
              <w:rPr>
                <w:ins w:id="501" w:author="Author"/>
                <w:rFonts w:ascii="Times New Roman" w:hAnsi="Times New Roman" w:cs="Times New Roman"/>
                <w:sz w:val="20"/>
                <w:szCs w:val="20"/>
              </w:rPr>
            </w:pPr>
            <w:ins w:id="502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1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- Reported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as standard </w:t>
              </w:r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t>formula is used</w:t>
              </w:r>
            </w:ins>
          </w:p>
          <w:p w:rsidR="00B227CF" w:rsidRPr="00EB240E" w:rsidRDefault="00B227CF" w:rsidP="00CF5902">
            <w:pPr>
              <w:rPr>
                <w:ins w:id="503" w:author="Author"/>
                <w:rFonts w:ascii="Times New Roman" w:hAnsi="Times New Roman" w:cs="Times New Roman"/>
                <w:sz w:val="20"/>
                <w:szCs w:val="20"/>
              </w:rPr>
            </w:pPr>
            <w:ins w:id="504" w:author="Author"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t xml:space="preserve">2 </w:t>
              </w:r>
              <w:r w:rsidRPr="00A155A8">
                <w:rPr>
                  <w:rFonts w:ascii="Times New Roman" w:hAnsi="Times New Roman" w:cs="Times New Roman"/>
                  <w:sz w:val="20"/>
                  <w:szCs w:val="20"/>
                </w:rPr>
                <w:t xml:space="preserve">-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R</w:t>
              </w:r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t>eported due to article 112 request</w:t>
              </w:r>
              <w:r w:rsidRPr="00095251">
                <w:rPr>
                  <w:rFonts w:ascii="Times New Roman" w:hAnsi="Times New Roman" w:cs="Times New Roman"/>
                  <w:sz w:val="20"/>
                  <w:szCs w:val="20"/>
                </w:rPr>
                <w:br/>
                <w:t>8 - Not reported as use of partial internal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model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 as use of full internal model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1702"/>
          <w:ins w:id="505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506" w:author="Author"/>
                <w:rFonts w:ascii="Times New Roman" w:hAnsi="Times New Roman" w:cs="Times New Roman"/>
                <w:sz w:val="20"/>
                <w:szCs w:val="20"/>
              </w:rPr>
            </w:pPr>
            <w:ins w:id="50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C0010/R0850</w:t>
              </w:r>
            </w:ins>
          </w:p>
          <w:p w:rsidR="00B227CF" w:rsidRPr="001635A8" w:rsidRDefault="00B227CF" w:rsidP="00CF5902">
            <w:pPr>
              <w:rPr>
                <w:ins w:id="508" w:author="Author"/>
                <w:rFonts w:ascii="Times New Roman" w:hAnsi="Times New Roman" w:cs="Times New Roman"/>
                <w:sz w:val="20"/>
                <w:szCs w:val="20"/>
              </w:rPr>
            </w:pPr>
            <w:ins w:id="509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A10</w:t>
              </w:r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510" w:author="Author"/>
                <w:rFonts w:ascii="Times New Roman" w:hAnsi="Times New Roman" w:cs="Times New Roman"/>
                <w:sz w:val="20"/>
                <w:szCs w:val="20"/>
              </w:rPr>
            </w:pPr>
            <w:ins w:id="51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SR.25.02 -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SF and PIM</w:t>
              </w:r>
            </w:ins>
          </w:p>
        </w:tc>
        <w:tc>
          <w:tcPr>
            <w:tcW w:w="4536" w:type="dxa"/>
          </w:tcPr>
          <w:p w:rsidR="00B227CF" w:rsidRPr="00EB240E" w:rsidRDefault="00B227CF" w:rsidP="00CF5902">
            <w:pPr>
              <w:rPr>
                <w:ins w:id="512" w:author="Author"/>
                <w:rFonts w:ascii="Times New Roman" w:hAnsi="Times New Roman" w:cs="Times New Roman"/>
                <w:sz w:val="20"/>
                <w:szCs w:val="20"/>
              </w:rPr>
            </w:pPr>
            <w:ins w:id="513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Default="00B227CF" w:rsidP="00CF5902">
            <w:pPr>
              <w:rPr>
                <w:ins w:id="514" w:author="Author"/>
                <w:rFonts w:ascii="Times New Roman" w:hAnsi="Times New Roman" w:cs="Times New Roman"/>
                <w:sz w:val="20"/>
                <w:szCs w:val="20"/>
              </w:rPr>
            </w:pPr>
            <w:ins w:id="515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1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4A7CFA">
                <w:rPr>
                  <w:rFonts w:ascii="Times New Roman" w:hAnsi="Times New Roman" w:cs="Times New Roman"/>
                  <w:sz w:val="20"/>
                  <w:szCs w:val="20"/>
                </w:rPr>
                <w:t>- Not reported a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4A7CFA">
                <w:rPr>
                  <w:rFonts w:ascii="Times New Roman" w:hAnsi="Times New Roman" w:cs="Times New Roman"/>
                  <w:sz w:val="20"/>
                  <w:szCs w:val="20"/>
                </w:rPr>
                <w:t xml:space="preserve"> use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of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full internal model</w:t>
              </w:r>
            </w:ins>
          </w:p>
          <w:p w:rsidR="00B227CF" w:rsidRPr="00EB240E" w:rsidRDefault="00B227CF" w:rsidP="00CF5902">
            <w:pPr>
              <w:rPr>
                <w:ins w:id="516" w:author="Author"/>
                <w:rFonts w:ascii="Times New Roman" w:hAnsi="Times New Roman" w:cs="Times New Roman"/>
                <w:sz w:val="20"/>
                <w:szCs w:val="20"/>
              </w:rPr>
            </w:pPr>
            <w:ins w:id="51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- Not reported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as use of s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tandard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f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ormula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B227CF" w:rsidRPr="00EB240E" w:rsidRDefault="00B227CF" w:rsidP="00CF5902">
            <w:pPr>
              <w:rPr>
                <w:ins w:id="518" w:author="Author"/>
                <w:rFonts w:ascii="Times New Roman" w:hAnsi="Times New Roman" w:cs="Times New Roman"/>
                <w:sz w:val="20"/>
                <w:szCs w:val="20"/>
              </w:rPr>
            </w:pPr>
            <w:ins w:id="51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1670"/>
          <w:ins w:id="520" w:author="Author"/>
        </w:trPr>
        <w:tc>
          <w:tcPr>
            <w:tcW w:w="1872" w:type="dxa"/>
          </w:tcPr>
          <w:p w:rsidR="00B227CF" w:rsidRPr="001635A8" w:rsidRDefault="00B227CF" w:rsidP="00CF5902">
            <w:pPr>
              <w:rPr>
                <w:ins w:id="521" w:author="Author"/>
                <w:rFonts w:ascii="Times New Roman" w:hAnsi="Times New Roman" w:cs="Times New Roman"/>
                <w:sz w:val="20"/>
                <w:szCs w:val="20"/>
              </w:rPr>
            </w:pPr>
            <w:ins w:id="522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C0010/R0</w:t>
              </w:r>
              <w:r w:rsidR="00E2229F">
                <w:rPr>
                  <w:rFonts w:ascii="Times New Roman" w:hAnsi="Times New Roman" w:cs="Times New Roman"/>
                  <w:sz w:val="20"/>
                  <w:szCs w:val="20"/>
                </w:rPr>
                <w:t>860</w:t>
              </w:r>
            </w:ins>
          </w:p>
          <w:p w:rsidR="00B227CF" w:rsidRPr="001635A8" w:rsidRDefault="00B227CF" w:rsidP="00CF5902">
            <w:pPr>
              <w:rPr>
                <w:ins w:id="523" w:author="Author"/>
                <w:rFonts w:ascii="Times New Roman" w:hAnsi="Times New Roman" w:cs="Times New Roman"/>
                <w:sz w:val="20"/>
                <w:szCs w:val="20"/>
              </w:rPr>
            </w:pPr>
            <w:ins w:id="524" w:author="Author"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(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A11</w:t>
              </w:r>
              <w:r w:rsidRPr="001635A8">
                <w:rPr>
                  <w:rFonts w:ascii="Times New Roman" w:hAnsi="Times New Roman" w:cs="Times New Roman"/>
                  <w:sz w:val="20"/>
                  <w:szCs w:val="20"/>
                </w:rPr>
                <w:t>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525" w:author="Author"/>
                <w:rFonts w:ascii="Times New Roman" w:hAnsi="Times New Roman" w:cs="Times New Roman"/>
                <w:sz w:val="20"/>
                <w:szCs w:val="20"/>
              </w:rPr>
            </w:pPr>
            <w:ins w:id="52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SR.25.03 -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IM</w:t>
              </w:r>
            </w:ins>
          </w:p>
        </w:tc>
        <w:tc>
          <w:tcPr>
            <w:tcW w:w="4536" w:type="dxa"/>
          </w:tcPr>
          <w:p w:rsidR="00B227CF" w:rsidRPr="00EB240E" w:rsidRDefault="00B227CF" w:rsidP="00CF5902">
            <w:pPr>
              <w:rPr>
                <w:ins w:id="527" w:author="Author"/>
                <w:rFonts w:ascii="Times New Roman" w:hAnsi="Times New Roman" w:cs="Times New Roman"/>
                <w:sz w:val="20"/>
                <w:szCs w:val="20"/>
              </w:rPr>
            </w:pPr>
            <w:ins w:id="528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Pr="00EB240E" w:rsidRDefault="00B227CF" w:rsidP="00CF5902">
            <w:pPr>
              <w:rPr>
                <w:ins w:id="529" w:author="Author"/>
                <w:rFonts w:ascii="Times New Roman" w:hAnsi="Times New Roman" w:cs="Times New Roman"/>
                <w:sz w:val="20"/>
                <w:szCs w:val="20"/>
              </w:rPr>
            </w:pPr>
            <w:ins w:id="530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1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7C64F9">
                <w:rPr>
                  <w:rFonts w:ascii="Times New Roman" w:hAnsi="Times New Roman" w:cs="Times New Roman"/>
                  <w:sz w:val="20"/>
                  <w:szCs w:val="20"/>
                </w:rPr>
                <w:t>- Not reported a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7C64F9">
                <w:rPr>
                  <w:rFonts w:ascii="Times New Roman" w:hAnsi="Times New Roman" w:cs="Times New Roman"/>
                  <w:sz w:val="20"/>
                  <w:szCs w:val="20"/>
                </w:rPr>
                <w:t xml:space="preserve"> use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of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partial internal model</w:t>
              </w:r>
              <w:r w:rsidRPr="007C64F9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10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- Not reported a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use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of s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tandard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f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ormula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2133"/>
          <w:ins w:id="531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532" w:author="Author"/>
                <w:rFonts w:ascii="Times New Roman" w:hAnsi="Times New Roman" w:cs="Times New Roman"/>
                <w:sz w:val="20"/>
                <w:szCs w:val="20"/>
              </w:rPr>
            </w:pPr>
            <w:ins w:id="53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C0010/R0870</w:t>
              </w:r>
            </w:ins>
          </w:p>
          <w:p w:rsidR="00B227CF" w:rsidRPr="001635A8" w:rsidRDefault="00B227CF" w:rsidP="00CF5902">
            <w:pPr>
              <w:rPr>
                <w:ins w:id="534" w:author="Author"/>
                <w:rFonts w:ascii="Times New Roman" w:hAnsi="Times New Roman" w:cs="Times New Roman"/>
                <w:sz w:val="20"/>
                <w:szCs w:val="20"/>
              </w:rPr>
            </w:pPr>
            <w:ins w:id="535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(A12)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536" w:author="Author"/>
                <w:rFonts w:ascii="Times New Roman" w:hAnsi="Times New Roman" w:cs="Times New Roman"/>
                <w:sz w:val="20"/>
                <w:szCs w:val="20"/>
              </w:rPr>
            </w:pPr>
            <w:ins w:id="53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SR.26.01 -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Market risk</w:t>
              </w:r>
            </w:ins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ins w:id="538" w:author="Author"/>
                <w:rFonts w:ascii="Times New Roman" w:hAnsi="Times New Roman" w:cs="Times New Roman"/>
                <w:sz w:val="20"/>
                <w:szCs w:val="20"/>
              </w:rPr>
            </w:pPr>
            <w:ins w:id="539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Pr="00866276" w:rsidRDefault="00B227CF" w:rsidP="00CF5902">
            <w:pPr>
              <w:rPr>
                <w:ins w:id="540" w:author="Author"/>
                <w:rFonts w:ascii="Times New Roman" w:hAnsi="Times New Roman" w:cs="Times New Roman"/>
                <w:sz w:val="20"/>
                <w:szCs w:val="20"/>
              </w:rPr>
            </w:pPr>
            <w:ins w:id="54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B227CF" w:rsidRDefault="00B227CF" w:rsidP="00CF5902">
            <w:pPr>
              <w:rPr>
                <w:ins w:id="542" w:author="Author"/>
                <w:rFonts w:ascii="Times New Roman" w:hAnsi="Times New Roman" w:cs="Times New Roman"/>
                <w:sz w:val="20"/>
                <w:szCs w:val="20"/>
              </w:rPr>
            </w:pPr>
            <w:ins w:id="543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reported as use of full internal model</w:t>
              </w:r>
            </w:ins>
          </w:p>
          <w:p w:rsidR="00B227CF" w:rsidRPr="00866276" w:rsidRDefault="00B227CF" w:rsidP="00CF5902">
            <w:pPr>
              <w:rPr>
                <w:ins w:id="544" w:author="Author"/>
                <w:rFonts w:ascii="Times New Roman" w:hAnsi="Times New Roman" w:cs="Times New Roman"/>
                <w:sz w:val="20"/>
                <w:szCs w:val="20"/>
              </w:rPr>
            </w:pPr>
            <w:ins w:id="545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11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 xml:space="preserve"> Not reported as reported at RFF/MAP level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2250"/>
          <w:ins w:id="546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547" w:author="Author"/>
                <w:rFonts w:ascii="Times New Roman" w:hAnsi="Times New Roman" w:cs="Times New Roman"/>
                <w:sz w:val="20"/>
                <w:szCs w:val="20"/>
              </w:rPr>
            </w:pPr>
            <w:ins w:id="54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C0010/R0880</w:t>
              </w:r>
            </w:ins>
          </w:p>
          <w:p w:rsidR="00B227CF" w:rsidRPr="001635A8" w:rsidRDefault="00B227CF" w:rsidP="00CF5902">
            <w:pPr>
              <w:rPr>
                <w:ins w:id="549" w:author="Author"/>
                <w:rFonts w:ascii="Times New Roman" w:hAnsi="Times New Roman" w:cs="Times New Roman"/>
                <w:sz w:val="20"/>
                <w:szCs w:val="20"/>
              </w:rPr>
            </w:pPr>
            <w:ins w:id="550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(A13)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551" w:author="Author"/>
                <w:rFonts w:ascii="Times New Roman" w:hAnsi="Times New Roman" w:cs="Times New Roman"/>
                <w:sz w:val="20"/>
                <w:szCs w:val="20"/>
              </w:rPr>
            </w:pPr>
            <w:ins w:id="55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SR.26.02 -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Counterparty default risk</w:t>
              </w:r>
            </w:ins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ins w:id="553" w:author="Author"/>
                <w:rFonts w:ascii="Times New Roman" w:hAnsi="Times New Roman" w:cs="Times New Roman"/>
                <w:sz w:val="20"/>
                <w:szCs w:val="20"/>
              </w:rPr>
            </w:pPr>
            <w:ins w:id="554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Pr="00866276" w:rsidRDefault="00B227CF" w:rsidP="00CF5902">
            <w:pPr>
              <w:rPr>
                <w:ins w:id="555" w:author="Author"/>
                <w:rFonts w:ascii="Times New Roman" w:hAnsi="Times New Roman" w:cs="Times New Roman"/>
                <w:sz w:val="20"/>
                <w:szCs w:val="20"/>
              </w:rPr>
            </w:pPr>
            <w:ins w:id="55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B227CF" w:rsidRDefault="00B227CF" w:rsidP="00CF5902">
            <w:pPr>
              <w:rPr>
                <w:ins w:id="557" w:author="Author"/>
                <w:rFonts w:ascii="Times New Roman" w:hAnsi="Times New Roman" w:cs="Times New Roman"/>
                <w:sz w:val="20"/>
                <w:szCs w:val="20"/>
              </w:rPr>
            </w:pPr>
            <w:ins w:id="558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as use of full internal model</w:t>
              </w:r>
            </w:ins>
          </w:p>
          <w:p w:rsidR="00B227CF" w:rsidRPr="00866276" w:rsidRDefault="00B227CF" w:rsidP="00CF5902">
            <w:pPr>
              <w:rPr>
                <w:ins w:id="559" w:author="Author"/>
                <w:rFonts w:ascii="Times New Roman" w:hAnsi="Times New Roman" w:cs="Times New Roman"/>
                <w:sz w:val="20"/>
                <w:szCs w:val="20"/>
              </w:rPr>
            </w:pPr>
            <w:ins w:id="560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B227CF" w:rsidRPr="00866276" w:rsidRDefault="00B227CF" w:rsidP="00CF5902">
            <w:pPr>
              <w:rPr>
                <w:ins w:id="561" w:author="Author"/>
                <w:rFonts w:ascii="Times New Roman" w:hAnsi="Times New Roman" w:cs="Times New Roman"/>
                <w:sz w:val="20"/>
                <w:szCs w:val="20"/>
              </w:rPr>
            </w:pPr>
            <w:ins w:id="562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2117"/>
          <w:ins w:id="563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564" w:author="Author"/>
                <w:rFonts w:ascii="Times New Roman" w:hAnsi="Times New Roman" w:cs="Times New Roman"/>
                <w:sz w:val="20"/>
                <w:szCs w:val="20"/>
              </w:rPr>
            </w:pPr>
            <w:ins w:id="56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C0010/R0890</w:t>
              </w:r>
            </w:ins>
          </w:p>
          <w:p w:rsidR="00B227CF" w:rsidRPr="001635A8" w:rsidRDefault="00B227CF" w:rsidP="00CF5902">
            <w:pPr>
              <w:rPr>
                <w:ins w:id="566" w:author="Author"/>
                <w:rFonts w:ascii="Times New Roman" w:hAnsi="Times New Roman" w:cs="Times New Roman"/>
                <w:sz w:val="20"/>
                <w:szCs w:val="20"/>
              </w:rPr>
            </w:pPr>
            <w:ins w:id="567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(A14)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568" w:author="Author"/>
                <w:rFonts w:ascii="Times New Roman" w:hAnsi="Times New Roman" w:cs="Times New Roman"/>
                <w:sz w:val="20"/>
                <w:szCs w:val="20"/>
              </w:rPr>
            </w:pPr>
            <w:ins w:id="56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SR.26.03 -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Life underwriting risk</w:t>
              </w:r>
            </w:ins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ins w:id="570" w:author="Author"/>
                <w:rFonts w:ascii="Times New Roman" w:hAnsi="Times New Roman" w:cs="Times New Roman"/>
                <w:sz w:val="20"/>
                <w:szCs w:val="20"/>
              </w:rPr>
            </w:pPr>
            <w:ins w:id="571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Default="00B227CF" w:rsidP="00CF5902">
            <w:pPr>
              <w:rPr>
                <w:ins w:id="572" w:author="Author"/>
                <w:rFonts w:ascii="Times New Roman" w:hAnsi="Times New Roman" w:cs="Times New Roman"/>
                <w:sz w:val="20"/>
                <w:szCs w:val="20"/>
              </w:rPr>
            </w:pPr>
            <w:ins w:id="57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B227CF" w:rsidRDefault="00B227CF" w:rsidP="00CF5902">
            <w:pPr>
              <w:rPr>
                <w:ins w:id="574" w:author="Author"/>
                <w:rFonts w:ascii="Times New Roman" w:hAnsi="Times New Roman" w:cs="Times New Roman"/>
                <w:sz w:val="20"/>
                <w:szCs w:val="20"/>
              </w:rPr>
            </w:pPr>
            <w:ins w:id="575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as use of full internal model</w:t>
              </w:r>
            </w:ins>
          </w:p>
          <w:p w:rsidR="00B227CF" w:rsidRPr="00866276" w:rsidRDefault="00B227CF" w:rsidP="00CF5902">
            <w:pPr>
              <w:rPr>
                <w:ins w:id="576" w:author="Author"/>
                <w:rFonts w:ascii="Times New Roman" w:hAnsi="Times New Roman" w:cs="Times New Roman"/>
                <w:sz w:val="20"/>
                <w:szCs w:val="20"/>
              </w:rPr>
            </w:pPr>
            <w:ins w:id="577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11 - Not reported as reported at RFF/MAP level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2118"/>
          <w:ins w:id="578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579" w:author="Author"/>
                <w:rFonts w:ascii="Times New Roman" w:hAnsi="Times New Roman" w:cs="Times New Roman"/>
                <w:sz w:val="20"/>
                <w:szCs w:val="20"/>
              </w:rPr>
            </w:pPr>
            <w:ins w:id="58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C0010/R0900</w:t>
              </w:r>
            </w:ins>
          </w:p>
          <w:p w:rsidR="00B227CF" w:rsidRPr="001635A8" w:rsidRDefault="00B227CF" w:rsidP="00CF5902">
            <w:pPr>
              <w:rPr>
                <w:ins w:id="581" w:author="Author"/>
                <w:rFonts w:ascii="Times New Roman" w:hAnsi="Times New Roman" w:cs="Times New Roman"/>
                <w:sz w:val="20"/>
                <w:szCs w:val="20"/>
              </w:rPr>
            </w:pPr>
            <w:ins w:id="582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(A15)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583" w:author="Author"/>
                <w:rFonts w:ascii="Times New Roman" w:hAnsi="Times New Roman" w:cs="Times New Roman"/>
                <w:sz w:val="20"/>
                <w:szCs w:val="20"/>
              </w:rPr>
            </w:pPr>
            <w:ins w:id="584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SR.26.04 -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Health underwriting risk</w:t>
              </w:r>
            </w:ins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ins w:id="585" w:author="Author"/>
                <w:rFonts w:ascii="Times New Roman" w:hAnsi="Times New Roman" w:cs="Times New Roman"/>
                <w:sz w:val="20"/>
                <w:szCs w:val="20"/>
              </w:rPr>
            </w:pPr>
            <w:ins w:id="586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Pr="00866276" w:rsidRDefault="00B227CF" w:rsidP="00CF5902">
            <w:pPr>
              <w:rPr>
                <w:ins w:id="587" w:author="Author"/>
                <w:rFonts w:ascii="Times New Roman" w:hAnsi="Times New Roman" w:cs="Times New Roman"/>
                <w:sz w:val="20"/>
                <w:szCs w:val="20"/>
              </w:rPr>
            </w:pPr>
            <w:ins w:id="58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B227CF" w:rsidRDefault="00B227CF" w:rsidP="00CF5902">
            <w:pPr>
              <w:rPr>
                <w:ins w:id="589" w:author="Author"/>
                <w:rFonts w:ascii="Times New Roman" w:hAnsi="Times New Roman" w:cs="Times New Roman"/>
                <w:sz w:val="20"/>
                <w:szCs w:val="20"/>
              </w:rPr>
            </w:pPr>
            <w:ins w:id="590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reported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as use of full internal model</w:t>
              </w:r>
            </w:ins>
          </w:p>
          <w:p w:rsidR="00B227CF" w:rsidRPr="00866276" w:rsidRDefault="00B227CF" w:rsidP="00CF5902">
            <w:pPr>
              <w:rPr>
                <w:ins w:id="591" w:author="Author"/>
                <w:rFonts w:ascii="Times New Roman" w:hAnsi="Times New Roman" w:cs="Times New Roman"/>
                <w:sz w:val="20"/>
                <w:szCs w:val="20"/>
              </w:rPr>
            </w:pPr>
            <w:ins w:id="592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B227CF" w:rsidRPr="00866276" w:rsidRDefault="00B227CF" w:rsidP="00CF5902">
            <w:pPr>
              <w:rPr>
                <w:ins w:id="593" w:author="Author"/>
                <w:rFonts w:ascii="Times New Roman" w:hAnsi="Times New Roman" w:cs="Times New Roman"/>
                <w:sz w:val="20"/>
                <w:szCs w:val="20"/>
              </w:rPr>
            </w:pPr>
            <w:ins w:id="594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2119"/>
          <w:ins w:id="595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596" w:author="Author"/>
                <w:rFonts w:ascii="Times New Roman" w:hAnsi="Times New Roman" w:cs="Times New Roman"/>
                <w:sz w:val="20"/>
                <w:szCs w:val="20"/>
              </w:rPr>
            </w:pPr>
            <w:ins w:id="59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C0010/R0910</w:t>
              </w:r>
            </w:ins>
          </w:p>
          <w:p w:rsidR="00B227CF" w:rsidRPr="001635A8" w:rsidRDefault="00B227CF" w:rsidP="00CF5902">
            <w:pPr>
              <w:rPr>
                <w:ins w:id="598" w:author="Author"/>
                <w:rFonts w:ascii="Times New Roman" w:hAnsi="Times New Roman" w:cs="Times New Roman"/>
                <w:sz w:val="20"/>
                <w:szCs w:val="20"/>
              </w:rPr>
            </w:pPr>
            <w:ins w:id="599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(A16)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600" w:author="Author"/>
                <w:rFonts w:ascii="Times New Roman" w:hAnsi="Times New Roman" w:cs="Times New Roman"/>
                <w:sz w:val="20"/>
                <w:szCs w:val="20"/>
              </w:rPr>
            </w:pPr>
            <w:ins w:id="601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SR.26.05 -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Non-Life underwriting risk</w:t>
              </w:r>
            </w:ins>
          </w:p>
        </w:tc>
        <w:tc>
          <w:tcPr>
            <w:tcW w:w="4536" w:type="dxa"/>
          </w:tcPr>
          <w:p w:rsidR="00B227CF" w:rsidRPr="00EB240E" w:rsidRDefault="00B227CF" w:rsidP="00CF5902">
            <w:pPr>
              <w:rPr>
                <w:ins w:id="602" w:author="Author"/>
                <w:rFonts w:ascii="Times New Roman" w:hAnsi="Times New Roman" w:cs="Times New Roman"/>
                <w:sz w:val="20"/>
                <w:szCs w:val="20"/>
              </w:rPr>
            </w:pPr>
            <w:ins w:id="603" w:author="Author"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Default="00B227CF" w:rsidP="00CF5902">
            <w:pPr>
              <w:rPr>
                <w:ins w:id="604" w:author="Author"/>
                <w:rFonts w:ascii="Times New Roman" w:hAnsi="Times New Roman" w:cs="Times New Roman"/>
                <w:sz w:val="20"/>
                <w:szCs w:val="20"/>
              </w:rPr>
            </w:pPr>
            <w:ins w:id="60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</w:ins>
          </w:p>
          <w:p w:rsidR="00B227CF" w:rsidRDefault="00B227CF" w:rsidP="00CF5902">
            <w:pPr>
              <w:rPr>
                <w:ins w:id="606" w:author="Author"/>
                <w:rFonts w:ascii="Times New Roman" w:hAnsi="Times New Roman" w:cs="Times New Roman"/>
                <w:sz w:val="20"/>
                <w:szCs w:val="20"/>
              </w:rPr>
            </w:pPr>
            <w:ins w:id="60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300769">
                <w:rPr>
                  <w:rFonts w:ascii="Times New Roman" w:hAnsi="Times New Roman" w:cs="Times New Roman"/>
                  <w:sz w:val="20"/>
                  <w:szCs w:val="20"/>
                </w:rPr>
                <w:t xml:space="preserve">- Not reported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>as</w:t>
              </w:r>
              <w:r w:rsidRPr="00300769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use of partial </w:t>
              </w:r>
              <w:r w:rsidRPr="00300769">
                <w:rPr>
                  <w:rFonts w:ascii="Times New Roman" w:hAnsi="Times New Roman" w:cs="Times New Roman"/>
                  <w:sz w:val="20"/>
                  <w:szCs w:val="20"/>
                </w:rPr>
                <w:t>internal model</w:t>
              </w:r>
              <w:r w:rsidRPr="00300769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9</w:t>
              </w:r>
              <w:r w:rsidRPr="00EB240E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as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use of full internal model</w:t>
              </w:r>
            </w:ins>
          </w:p>
          <w:p w:rsidR="00B227CF" w:rsidRPr="00EB240E" w:rsidRDefault="00B227CF" w:rsidP="00CF5902">
            <w:pPr>
              <w:rPr>
                <w:ins w:id="608" w:author="Author"/>
                <w:rFonts w:ascii="Times New Roman" w:hAnsi="Times New Roman" w:cs="Times New Roman"/>
                <w:sz w:val="20"/>
                <w:szCs w:val="20"/>
              </w:rPr>
            </w:pPr>
            <w:ins w:id="609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1966"/>
          <w:ins w:id="610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611" w:author="Author"/>
                <w:rFonts w:ascii="Times New Roman" w:hAnsi="Times New Roman" w:cs="Times New Roman"/>
                <w:sz w:val="20"/>
                <w:szCs w:val="20"/>
              </w:rPr>
            </w:pPr>
            <w:ins w:id="61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C0010/R0920</w:t>
              </w:r>
            </w:ins>
          </w:p>
          <w:p w:rsidR="00B227CF" w:rsidRPr="001635A8" w:rsidRDefault="00B227CF" w:rsidP="00CF5902">
            <w:pPr>
              <w:rPr>
                <w:ins w:id="613" w:author="Author"/>
                <w:rFonts w:ascii="Times New Roman" w:hAnsi="Times New Roman" w:cs="Times New Roman"/>
                <w:sz w:val="20"/>
                <w:szCs w:val="20"/>
              </w:rPr>
            </w:pPr>
            <w:ins w:id="614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(A17)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615" w:author="Author"/>
                <w:rFonts w:ascii="Times New Roman" w:hAnsi="Times New Roman" w:cs="Times New Roman"/>
                <w:sz w:val="20"/>
                <w:szCs w:val="20"/>
              </w:rPr>
            </w:pPr>
            <w:ins w:id="616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SR.26.06 -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Operational risk</w:t>
              </w:r>
            </w:ins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ins w:id="617" w:author="Author"/>
                <w:rFonts w:ascii="Times New Roman" w:hAnsi="Times New Roman" w:cs="Times New Roman"/>
                <w:sz w:val="20"/>
                <w:szCs w:val="20"/>
              </w:rPr>
            </w:pPr>
            <w:ins w:id="618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Pr="00866276" w:rsidRDefault="00B227CF" w:rsidP="00CF5902">
            <w:pPr>
              <w:rPr>
                <w:ins w:id="619" w:author="Author"/>
                <w:rFonts w:ascii="Times New Roman" w:hAnsi="Times New Roman" w:cs="Times New Roman"/>
                <w:sz w:val="20"/>
                <w:szCs w:val="20"/>
              </w:rPr>
            </w:pPr>
            <w:ins w:id="62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 as use of full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11 - Not reported as reported at RFF/MAP level</w:t>
              </w:r>
              <w:r w:rsidRPr="00866276" w:rsidDel="00CF19F1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B227CF" w:rsidRPr="00866276" w:rsidRDefault="00B227CF" w:rsidP="00CF5902">
            <w:pPr>
              <w:rPr>
                <w:ins w:id="621" w:author="Author"/>
                <w:rFonts w:ascii="Times New Roman" w:hAnsi="Times New Roman" w:cs="Times New Roman"/>
                <w:sz w:val="20"/>
                <w:szCs w:val="20"/>
              </w:rPr>
            </w:pPr>
            <w:ins w:id="622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  <w:tr w:rsidR="00B227CF" w:rsidRPr="00EB240E" w:rsidTr="00CF5902">
        <w:trPr>
          <w:trHeight w:val="2122"/>
          <w:ins w:id="623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624" w:author="Author"/>
                <w:rFonts w:ascii="Times New Roman" w:hAnsi="Times New Roman" w:cs="Times New Roman"/>
                <w:sz w:val="20"/>
                <w:szCs w:val="20"/>
              </w:rPr>
            </w:pPr>
            <w:ins w:id="62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C0010/R0930</w:t>
              </w:r>
            </w:ins>
          </w:p>
          <w:p w:rsidR="00B227CF" w:rsidRPr="001635A8" w:rsidRDefault="00B227CF" w:rsidP="00CF5902">
            <w:pPr>
              <w:rPr>
                <w:ins w:id="626" w:author="Author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B227CF" w:rsidRPr="00BB2F7F" w:rsidRDefault="00B227CF" w:rsidP="00CF5902">
            <w:pPr>
              <w:rPr>
                <w:ins w:id="627" w:author="Author"/>
                <w:rFonts w:ascii="Times New Roman" w:hAnsi="Times New Roman" w:cs="Times New Roman"/>
                <w:sz w:val="20"/>
                <w:szCs w:val="20"/>
              </w:rPr>
            </w:pPr>
            <w:ins w:id="628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SR.26.07 - </w:t>
              </w:r>
              <w:r w:rsidRPr="00BB2F7F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Simplifi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cations</w:t>
              </w:r>
            </w:ins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ins w:id="629" w:author="Author"/>
                <w:rFonts w:ascii="Times New Roman" w:hAnsi="Times New Roman" w:cs="Times New Roman"/>
                <w:sz w:val="20"/>
                <w:szCs w:val="20"/>
              </w:rPr>
            </w:pPr>
            <w:ins w:id="630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Pr="00866276" w:rsidRDefault="00B227CF" w:rsidP="00CF5902">
            <w:pPr>
              <w:rPr>
                <w:ins w:id="631" w:author="Author"/>
                <w:rFonts w:ascii="Times New Roman" w:hAnsi="Times New Roman" w:cs="Times New Roman"/>
                <w:sz w:val="20"/>
                <w:szCs w:val="20"/>
              </w:rPr>
            </w:pPr>
            <w:ins w:id="632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2 – Not reported as no simplified calculations used</w:t>
              </w:r>
            </w:ins>
          </w:p>
          <w:p w:rsidR="00B227CF" w:rsidRPr="00866276" w:rsidRDefault="00B227CF" w:rsidP="00CF5902">
            <w:pPr>
              <w:rPr>
                <w:ins w:id="633" w:author="Author"/>
                <w:rFonts w:ascii="Times New Roman" w:hAnsi="Times New Roman" w:cs="Times New Roman"/>
                <w:sz w:val="20"/>
                <w:szCs w:val="20"/>
              </w:rPr>
            </w:pPr>
            <w:ins w:id="634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 as use of full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B227CF" w:rsidRPr="00866276" w:rsidRDefault="00B227CF" w:rsidP="00CF5902">
            <w:pPr>
              <w:rPr>
                <w:ins w:id="635" w:author="Author"/>
                <w:rFonts w:ascii="Times New Roman" w:hAnsi="Times New Roman" w:cs="Times New Roman"/>
                <w:sz w:val="20"/>
                <w:szCs w:val="20"/>
              </w:rPr>
            </w:pPr>
            <w:ins w:id="636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0 - Not reported other reason (in this case special justification is needed)</w:t>
              </w:r>
            </w:ins>
          </w:p>
        </w:tc>
      </w:tr>
      <w:tr w:rsidR="00B227CF" w:rsidRPr="00866276" w:rsidTr="00CF5902">
        <w:trPr>
          <w:trHeight w:val="2109"/>
          <w:ins w:id="637" w:author="Author"/>
        </w:trPr>
        <w:tc>
          <w:tcPr>
            <w:tcW w:w="1872" w:type="dxa"/>
          </w:tcPr>
          <w:p w:rsidR="00B227CF" w:rsidRPr="001635A8" w:rsidRDefault="00E2229F" w:rsidP="00CF5902">
            <w:pPr>
              <w:rPr>
                <w:ins w:id="638" w:author="Author"/>
                <w:rFonts w:ascii="Times New Roman" w:hAnsi="Times New Roman" w:cs="Times New Roman"/>
                <w:sz w:val="20"/>
                <w:szCs w:val="20"/>
              </w:rPr>
            </w:pPr>
            <w:ins w:id="639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C0010/R0940</w:t>
              </w:r>
            </w:ins>
          </w:p>
          <w:p w:rsidR="00B227CF" w:rsidRPr="001635A8" w:rsidRDefault="00B227CF" w:rsidP="00CF5902">
            <w:pPr>
              <w:rPr>
                <w:ins w:id="640" w:author="Author"/>
                <w:rFonts w:ascii="Times New Roman" w:hAnsi="Times New Roman" w:cs="Times New Roman"/>
                <w:sz w:val="20"/>
                <w:szCs w:val="20"/>
              </w:rPr>
            </w:pPr>
            <w:ins w:id="641" w:author="Author"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(A18)</w:t>
              </w:r>
            </w:ins>
          </w:p>
        </w:tc>
        <w:tc>
          <w:tcPr>
            <w:tcW w:w="2834" w:type="dxa"/>
            <w:noWrap/>
          </w:tcPr>
          <w:p w:rsidR="00B227CF" w:rsidRPr="00EB240E" w:rsidRDefault="00B227CF" w:rsidP="00CF5902">
            <w:pPr>
              <w:rPr>
                <w:ins w:id="642" w:author="Author"/>
                <w:rFonts w:ascii="Times New Roman" w:hAnsi="Times New Roman" w:cs="Times New Roman"/>
                <w:sz w:val="20"/>
                <w:szCs w:val="20"/>
              </w:rPr>
            </w:pPr>
            <w:ins w:id="643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SR.27.01 - 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>Solvency Capital Requirement - Non-Life Catastrophe risk</w:t>
              </w:r>
            </w:ins>
          </w:p>
        </w:tc>
        <w:tc>
          <w:tcPr>
            <w:tcW w:w="4536" w:type="dxa"/>
          </w:tcPr>
          <w:p w:rsidR="00B227CF" w:rsidRPr="00866276" w:rsidRDefault="00B227CF" w:rsidP="00CF5902">
            <w:pPr>
              <w:rPr>
                <w:ins w:id="644" w:author="Author"/>
                <w:rFonts w:ascii="Times New Roman" w:hAnsi="Times New Roman" w:cs="Times New Roman"/>
                <w:sz w:val="20"/>
                <w:szCs w:val="20"/>
              </w:rPr>
            </w:pPr>
            <w:ins w:id="645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One of the options in the following closed list shall be used:</w:t>
              </w:r>
            </w:ins>
          </w:p>
          <w:p w:rsidR="00B227CF" w:rsidRPr="00866276" w:rsidRDefault="00B227CF" w:rsidP="00CF5902">
            <w:pPr>
              <w:rPr>
                <w:ins w:id="646" w:author="Author"/>
                <w:rFonts w:ascii="Times New Roman" w:hAnsi="Times New Roman" w:cs="Times New Roman"/>
                <w:sz w:val="20"/>
                <w:szCs w:val="20"/>
              </w:rPr>
            </w:pPr>
            <w:ins w:id="64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1 - Reported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br/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2 - Risk not existent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8 - Not reported as use of partial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9 - Not reporte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>d as use of full internal model</w:t>
              </w:r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br/>
                <w:t>11 - Not reported as reported at RFF/MAP level</w:t>
              </w:r>
              <w:r w:rsidRPr="00866276" w:rsidDel="002F0892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</w:p>
          <w:p w:rsidR="00B227CF" w:rsidRPr="00866276" w:rsidRDefault="00B227CF" w:rsidP="00CF5902">
            <w:pPr>
              <w:rPr>
                <w:ins w:id="648" w:author="Author"/>
                <w:rFonts w:ascii="Times New Roman" w:hAnsi="Times New Roman" w:cs="Times New Roman"/>
                <w:sz w:val="20"/>
                <w:szCs w:val="20"/>
              </w:rPr>
            </w:pPr>
            <w:ins w:id="649" w:author="Author">
              <w:r w:rsidRPr="00866276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  <w:r w:rsidRPr="00020961">
                <w:rPr>
                  <w:rFonts w:ascii="Times New Roman" w:hAnsi="Times New Roman" w:cs="Times New Roman"/>
                  <w:sz w:val="20"/>
                  <w:szCs w:val="20"/>
                </w:rPr>
                <w:t xml:space="preserve"> - Not reported other reason (in this case special justification is needed)</w:t>
              </w:r>
            </w:ins>
          </w:p>
        </w:tc>
      </w:tr>
    </w:tbl>
    <w:p w:rsidR="006E4A52" w:rsidRPr="002E5263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1107D"/>
    <w:rsid w:val="0001770E"/>
    <w:rsid w:val="00020961"/>
    <w:rsid w:val="00036E79"/>
    <w:rsid w:val="00056F3B"/>
    <w:rsid w:val="00095251"/>
    <w:rsid w:val="0010649D"/>
    <w:rsid w:val="0012637F"/>
    <w:rsid w:val="00157CC7"/>
    <w:rsid w:val="001635A8"/>
    <w:rsid w:val="00182441"/>
    <w:rsid w:val="00182F92"/>
    <w:rsid w:val="001B2D41"/>
    <w:rsid w:val="001D4914"/>
    <w:rsid w:val="0020511C"/>
    <w:rsid w:val="0020548A"/>
    <w:rsid w:val="002247D6"/>
    <w:rsid w:val="00266BEC"/>
    <w:rsid w:val="00276C4C"/>
    <w:rsid w:val="0028500E"/>
    <w:rsid w:val="002A01AC"/>
    <w:rsid w:val="002A0ACD"/>
    <w:rsid w:val="002C253B"/>
    <w:rsid w:val="002E4D76"/>
    <w:rsid w:val="002E5263"/>
    <w:rsid w:val="002F0892"/>
    <w:rsid w:val="003026E0"/>
    <w:rsid w:val="00302DC9"/>
    <w:rsid w:val="00317AA6"/>
    <w:rsid w:val="00325F40"/>
    <w:rsid w:val="00330A0E"/>
    <w:rsid w:val="0034585D"/>
    <w:rsid w:val="003A149C"/>
    <w:rsid w:val="003B2B5D"/>
    <w:rsid w:val="003E0378"/>
    <w:rsid w:val="003E7BC7"/>
    <w:rsid w:val="00415ED5"/>
    <w:rsid w:val="00434485"/>
    <w:rsid w:val="00444C82"/>
    <w:rsid w:val="00452293"/>
    <w:rsid w:val="00460B44"/>
    <w:rsid w:val="00486501"/>
    <w:rsid w:val="004B0C75"/>
    <w:rsid w:val="004B2500"/>
    <w:rsid w:val="004C5083"/>
    <w:rsid w:val="004D51A9"/>
    <w:rsid w:val="004D683A"/>
    <w:rsid w:val="004F7860"/>
    <w:rsid w:val="005446B2"/>
    <w:rsid w:val="0055345F"/>
    <w:rsid w:val="00585B98"/>
    <w:rsid w:val="00595775"/>
    <w:rsid w:val="005B0A66"/>
    <w:rsid w:val="005F721A"/>
    <w:rsid w:val="00600656"/>
    <w:rsid w:val="00614E25"/>
    <w:rsid w:val="00643E80"/>
    <w:rsid w:val="0067006B"/>
    <w:rsid w:val="00684869"/>
    <w:rsid w:val="006876BB"/>
    <w:rsid w:val="006A0C2A"/>
    <w:rsid w:val="006A5EDE"/>
    <w:rsid w:val="006D4290"/>
    <w:rsid w:val="006E4A52"/>
    <w:rsid w:val="00717C2D"/>
    <w:rsid w:val="00734AA4"/>
    <w:rsid w:val="00771597"/>
    <w:rsid w:val="007772EF"/>
    <w:rsid w:val="007834C8"/>
    <w:rsid w:val="007922EF"/>
    <w:rsid w:val="007A3B9F"/>
    <w:rsid w:val="007A4D0F"/>
    <w:rsid w:val="007B38BB"/>
    <w:rsid w:val="007C59DC"/>
    <w:rsid w:val="007E3D53"/>
    <w:rsid w:val="00800E84"/>
    <w:rsid w:val="00825BA0"/>
    <w:rsid w:val="008349EC"/>
    <w:rsid w:val="00866276"/>
    <w:rsid w:val="0089232F"/>
    <w:rsid w:val="008C4238"/>
    <w:rsid w:val="00922B9F"/>
    <w:rsid w:val="00931BC7"/>
    <w:rsid w:val="00951D2F"/>
    <w:rsid w:val="00985F6E"/>
    <w:rsid w:val="00990282"/>
    <w:rsid w:val="00994513"/>
    <w:rsid w:val="009A1906"/>
    <w:rsid w:val="009A337D"/>
    <w:rsid w:val="009A4CCA"/>
    <w:rsid w:val="00A07F19"/>
    <w:rsid w:val="00A27E73"/>
    <w:rsid w:val="00A314F2"/>
    <w:rsid w:val="00A36D30"/>
    <w:rsid w:val="00A418E1"/>
    <w:rsid w:val="00A41C3B"/>
    <w:rsid w:val="00A80F3C"/>
    <w:rsid w:val="00AB3236"/>
    <w:rsid w:val="00AC3357"/>
    <w:rsid w:val="00AD4A46"/>
    <w:rsid w:val="00AF2ABF"/>
    <w:rsid w:val="00B05B5B"/>
    <w:rsid w:val="00B227CF"/>
    <w:rsid w:val="00B34115"/>
    <w:rsid w:val="00B53FAB"/>
    <w:rsid w:val="00B71AE5"/>
    <w:rsid w:val="00B837D9"/>
    <w:rsid w:val="00B90F65"/>
    <w:rsid w:val="00B97D0E"/>
    <w:rsid w:val="00BA5BC0"/>
    <w:rsid w:val="00BB2F7F"/>
    <w:rsid w:val="00BC6107"/>
    <w:rsid w:val="00C03D09"/>
    <w:rsid w:val="00C051D6"/>
    <w:rsid w:val="00C13933"/>
    <w:rsid w:val="00C34BA4"/>
    <w:rsid w:val="00C40AF1"/>
    <w:rsid w:val="00C74269"/>
    <w:rsid w:val="00CA3CCE"/>
    <w:rsid w:val="00CF19F1"/>
    <w:rsid w:val="00CF5902"/>
    <w:rsid w:val="00D002C4"/>
    <w:rsid w:val="00D04822"/>
    <w:rsid w:val="00D07DBF"/>
    <w:rsid w:val="00D202B9"/>
    <w:rsid w:val="00D319CE"/>
    <w:rsid w:val="00D95713"/>
    <w:rsid w:val="00DC6B56"/>
    <w:rsid w:val="00DD66F8"/>
    <w:rsid w:val="00E126F8"/>
    <w:rsid w:val="00E21832"/>
    <w:rsid w:val="00E2229F"/>
    <w:rsid w:val="00E375D3"/>
    <w:rsid w:val="00E7065F"/>
    <w:rsid w:val="00E83AEE"/>
    <w:rsid w:val="00EA1390"/>
    <w:rsid w:val="00EA3F2D"/>
    <w:rsid w:val="00EB043A"/>
    <w:rsid w:val="00EB240E"/>
    <w:rsid w:val="00ED3D91"/>
    <w:rsid w:val="00EE5EDC"/>
    <w:rsid w:val="00EE7BC6"/>
    <w:rsid w:val="00EF3C0A"/>
    <w:rsid w:val="00EF45EA"/>
    <w:rsid w:val="00F03619"/>
    <w:rsid w:val="00F153F2"/>
    <w:rsid w:val="00F170F3"/>
    <w:rsid w:val="00F2429D"/>
    <w:rsid w:val="00F33593"/>
    <w:rsid w:val="00F4507F"/>
    <w:rsid w:val="00F60CFD"/>
    <w:rsid w:val="00F72364"/>
    <w:rsid w:val="00FA0938"/>
    <w:rsid w:val="00FD32FA"/>
    <w:rsid w:val="00FE6E28"/>
    <w:rsid w:val="00FF0112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paragraph" w:styleId="NoSpacing">
    <w:name w:val="No Spacing"/>
    <w:uiPriority w:val="1"/>
    <w:qFormat/>
    <w:rsid w:val="00643E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paragraph" w:styleId="NoSpacing">
    <w:name w:val="No Spacing"/>
    <w:uiPriority w:val="1"/>
    <w:qFormat/>
    <w:rsid w:val="00643E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CE13F505-ACB5-486F-A46D-6606404041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4570</Words>
  <Characters>26054</Characters>
  <Application>Microsoft Office Word</Application>
  <DocSecurity>0</DocSecurity>
  <Lines>217</Lines>
  <Paragraphs>61</Paragraphs>
  <ScaleCrop>false</ScaleCrop>
  <Company/>
  <LinksUpToDate>false</LinksUpToDate>
  <CharactersWithSpaces>30563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2015-07-02T13:07:00Z</dcterms:created>
  <dcterms:modified xsi:type="dcterms:W3CDTF">2015-07-16T15:12:00Z</dcterms:modified>
</cp:coreProperties>
</file>